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853" w:rsidRPr="00684627" w:rsidRDefault="005D4853" w:rsidP="00924F23">
      <w:pPr>
        <w:spacing w:line="240" w:lineRule="auto"/>
        <w:jc w:val="center"/>
        <w:rPr>
          <w:rFonts w:ascii="Calibri" w:hAnsi="Calibri"/>
          <w:sz w:val="18"/>
          <w:szCs w:val="18"/>
        </w:rPr>
      </w:pPr>
    </w:p>
    <w:p w:rsidR="005D4853" w:rsidRPr="00684627" w:rsidRDefault="00876DC9">
      <w:pPr>
        <w:rPr>
          <w:rFonts w:ascii="Calibri" w:hAnsi="Calibri"/>
          <w:sz w:val="18"/>
          <w:szCs w:val="18"/>
        </w:rPr>
      </w:pPr>
      <w:r w:rsidRPr="00684627">
        <w:rPr>
          <w:rFonts w:ascii="Calibri" w:eastAsia="Times New Roman" w:hAnsi="Calibri" w:cs="Times New Roman"/>
          <w:b/>
          <w:bCs/>
          <w:sz w:val="18"/>
          <w:szCs w:val="18"/>
        </w:rPr>
        <w:t>Ogólne kryteria wyboru projektu w ramach Regionalnego Programu Operacyjnego Województwa Kujawsko-Pomorskiego na lata 2014-2020, w zakresie Europejskiego Funduszu Społecznego</w:t>
      </w:r>
      <w:r w:rsidRPr="00684627" w:rsidDel="00876DC9">
        <w:rPr>
          <w:rFonts w:ascii="Calibri" w:eastAsia="Times New Roman" w:hAnsi="Calibri" w:cs="Times New Roman"/>
          <w:b/>
          <w:bCs/>
          <w:sz w:val="18"/>
          <w:szCs w:val="18"/>
        </w:rPr>
        <w:t xml:space="preserve"> </w:t>
      </w:r>
    </w:p>
    <w:tbl>
      <w:tblPr>
        <w:tblW w:w="501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707"/>
        <w:gridCol w:w="2428"/>
        <w:gridCol w:w="6256"/>
        <w:gridCol w:w="4027"/>
      </w:tblGrid>
      <w:tr w:rsidR="005D4853" w:rsidRPr="00684627" w:rsidTr="00770F14">
        <w:trPr>
          <w:trHeight w:val="1055"/>
        </w:trPr>
        <w:tc>
          <w:tcPr>
            <w:tcW w:w="1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5D4853" w:rsidRPr="00684627" w:rsidTr="00917EEF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 Kryteria ogólne</w:t>
            </w:r>
          </w:p>
        </w:tc>
      </w:tr>
      <w:tr w:rsidR="005D4853" w:rsidRPr="00684627" w:rsidTr="00917EE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A.1  Kryteria formalne 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115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A.1.1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Wniosek o dofinansowanie projektu został złożony we właściwym terminie, do właściwej instytucji i w odpowiedzi na właściwy konkurs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Ocenie podlega, czy wnioskodawca złożył wniosek o dofinansowanie projektu w terminie oraz do instytucji wskazanej w </w:t>
            </w:r>
            <w:r w:rsidR="008E46A1" w:rsidRPr="00684627">
              <w:rPr>
                <w:rFonts w:ascii="Calibri" w:eastAsia="Times New Roman" w:hAnsi="Calibri" w:cs="Times New Roman"/>
                <w:sz w:val="18"/>
                <w:szCs w:val="18"/>
              </w:rPr>
              <w:t>R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egulaminie konkursu</w:t>
            </w:r>
            <w:r w:rsidR="00BB127B" w:rsidRPr="00684627">
              <w:rPr>
                <w:rStyle w:val="Odwoanieprzypisudolnego"/>
                <w:rFonts w:ascii="Calibri" w:eastAsia="Times New Roman" w:hAnsi="Calibri" w:cs="Times New Roman"/>
                <w:sz w:val="18"/>
                <w:szCs w:val="18"/>
              </w:rPr>
              <w:footnoteReference w:id="1"/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, w odpowiedzi na właściwy konkurs</w:t>
            </w:r>
            <w:r w:rsidR="008935FD">
              <w:rPr>
                <w:rFonts w:ascii="Calibri" w:eastAsia="Times New Roman" w:hAnsi="Calibri" w:cs="Times New Roman"/>
                <w:sz w:val="18"/>
                <w:szCs w:val="18"/>
              </w:rPr>
              <w:t>/wezwanie do złożenia wniosku o dofinansowanie projektu</w:t>
            </w:r>
            <w:r w:rsidRPr="00684627">
              <w:rPr>
                <w:rFonts w:ascii="Calibri" w:hAnsi="Calibri"/>
                <w:sz w:val="18"/>
                <w:szCs w:val="18"/>
              </w:rPr>
              <w:t>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Kryterium weryfikowane na podstawie </w:t>
            </w:r>
            <w:r w:rsidR="008E46A1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złożonej 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dokumentacji projektowej.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115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A.1.2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9A" w:rsidRPr="00684627" w:rsidRDefault="005D4853" w:rsidP="00A61B9A">
            <w:pPr>
              <w:autoSpaceDE w:val="0"/>
              <w:autoSpaceDN w:val="0"/>
              <w:adjustRightInd w:val="0"/>
              <w:spacing w:after="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Ocenie podlega, czy </w:t>
            </w:r>
            <w:r w:rsidR="00861F49" w:rsidRPr="00684627">
              <w:rPr>
                <w:rFonts w:ascii="Calibri" w:hAnsi="Calibri"/>
                <w:sz w:val="18"/>
                <w:szCs w:val="18"/>
              </w:rPr>
              <w:t xml:space="preserve">wnioskodawca złożył ostateczną wersję wniosku </w:t>
            </w:r>
            <w:r w:rsidR="00666BE1" w:rsidRPr="00684627">
              <w:rPr>
                <w:rFonts w:ascii="Calibri" w:hAnsi="Calibri"/>
                <w:sz w:val="18"/>
                <w:szCs w:val="18"/>
              </w:rPr>
              <w:t>o 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dofinansowanie projektu </w:t>
            </w:r>
            <w:r w:rsidR="00861F49" w:rsidRPr="00684627">
              <w:rPr>
                <w:rFonts w:ascii="Calibri" w:hAnsi="Calibri"/>
                <w:sz w:val="18"/>
                <w:szCs w:val="18"/>
              </w:rPr>
              <w:t>w formie wydruku</w:t>
            </w:r>
            <w:r w:rsidR="00A97B9D" w:rsidRPr="00684627">
              <w:rPr>
                <w:rFonts w:ascii="Calibri" w:hAnsi="Calibri"/>
                <w:sz w:val="18"/>
                <w:szCs w:val="18"/>
              </w:rPr>
              <w:t xml:space="preserve"> z gener</w:t>
            </w:r>
            <w:r w:rsidR="00666BE1" w:rsidRPr="00684627">
              <w:rPr>
                <w:rFonts w:ascii="Calibri" w:hAnsi="Calibri"/>
                <w:sz w:val="18"/>
                <w:szCs w:val="18"/>
              </w:rPr>
              <w:t>atora wniosków o </w:t>
            </w:r>
            <w:r w:rsidR="00A97B9D" w:rsidRPr="00684627">
              <w:rPr>
                <w:rFonts w:ascii="Calibri" w:hAnsi="Calibri"/>
                <w:sz w:val="18"/>
                <w:szCs w:val="18"/>
              </w:rPr>
              <w:t>dofinansowanie projektów</w:t>
            </w:r>
            <w:r w:rsidR="00C2756B" w:rsidRPr="00684627">
              <w:rPr>
                <w:rFonts w:ascii="Calibri" w:hAnsi="Calibri"/>
                <w:sz w:val="18"/>
                <w:szCs w:val="18"/>
              </w:rPr>
              <w:t xml:space="preserve"> udostępnionego przez IZ RPO WK-P</w:t>
            </w:r>
            <w:r w:rsidR="00F712CB" w:rsidRPr="00684627">
              <w:rPr>
                <w:rFonts w:ascii="Calibri" w:hAnsi="Calibri"/>
                <w:sz w:val="18"/>
                <w:szCs w:val="18"/>
              </w:rPr>
              <w:t>.</w:t>
            </w:r>
            <w:r w:rsidR="00E6308D"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="00C133FF">
              <w:rPr>
                <w:rFonts w:ascii="Calibri" w:hAnsi="Calibri"/>
                <w:sz w:val="18"/>
                <w:szCs w:val="18"/>
              </w:rPr>
              <w:t>Wydruk wniosku o </w:t>
            </w:r>
            <w:r w:rsidR="00A97B9D" w:rsidRPr="00684627">
              <w:rPr>
                <w:rFonts w:ascii="Calibri" w:hAnsi="Calibri"/>
                <w:sz w:val="18"/>
                <w:szCs w:val="18"/>
              </w:rPr>
              <w:t>dofinansowanie projektu zawierający napis „wersja próbna” nie j</w:t>
            </w:r>
            <w:r w:rsidR="00666BE1" w:rsidRPr="00684627">
              <w:rPr>
                <w:rFonts w:ascii="Calibri" w:hAnsi="Calibri"/>
                <w:sz w:val="18"/>
                <w:szCs w:val="18"/>
              </w:rPr>
              <w:t>est ostateczną wersją wniosku o </w:t>
            </w:r>
            <w:r w:rsidR="00A97B9D" w:rsidRPr="00684627">
              <w:rPr>
                <w:rFonts w:ascii="Calibri" w:hAnsi="Calibri"/>
                <w:sz w:val="18"/>
                <w:szCs w:val="18"/>
              </w:rPr>
              <w:t xml:space="preserve">dofinansowanie projektu. </w:t>
            </w:r>
          </w:p>
          <w:p w:rsidR="00A61B9A" w:rsidRPr="00684627" w:rsidRDefault="00A61B9A" w:rsidP="00A12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D4853" w:rsidRPr="00684627" w:rsidRDefault="005D4853" w:rsidP="00A61B9A">
            <w:pPr>
              <w:autoSpaceDE w:val="0"/>
              <w:autoSpaceDN w:val="0"/>
              <w:adjustRightInd w:val="0"/>
              <w:spacing w:after="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Kryterium weryfikowane na podstawie wniosku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770F14">
        <w:trPr>
          <w:trHeight w:val="140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A.1.3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podlega, czy wniosek o dofinansowanie projektu wraz z załącznikami (jeśli dotyczy) został sporządzony w języku polskim (język urzędowy).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wnios</w:t>
            </w:r>
            <w:r w:rsidR="00A122E9" w:rsidRPr="00684627">
              <w:rPr>
                <w:rFonts w:ascii="Calibri" w:eastAsia="Times New Roman" w:hAnsi="Calibri" w:cs="Times New Roman"/>
                <w:sz w:val="18"/>
                <w:szCs w:val="18"/>
              </w:rPr>
              <w:t>ek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o dofinansowanie projektu oraz załącznik</w:t>
            </w:r>
            <w:r w:rsidR="00A122E9" w:rsidRPr="00684627">
              <w:rPr>
                <w:rFonts w:ascii="Calibri" w:eastAsia="Times New Roman" w:hAnsi="Calibri" w:cs="Times New Roman"/>
                <w:sz w:val="18"/>
                <w:szCs w:val="18"/>
              </w:rPr>
              <w:t>i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(o ile dotyczy).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97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 A.1.4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Wybór partnera/ów projektu został dokonany zgodnie z obowiązującymi przepisami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Ocenie podlega, czy wnioskodawca </w:t>
            </w:r>
            <w:r w:rsidR="002A5549" w:rsidRPr="00684627">
              <w:rPr>
                <w:rFonts w:ascii="Calibri" w:hAnsi="Calibri"/>
                <w:sz w:val="18"/>
                <w:szCs w:val="18"/>
              </w:rPr>
              <w:t>dokonał</w:t>
            </w:r>
            <w:r w:rsidR="003D3AFA" w:rsidRPr="00684627">
              <w:rPr>
                <w:rFonts w:ascii="Calibri" w:hAnsi="Calibri"/>
                <w:sz w:val="18"/>
                <w:szCs w:val="18"/>
              </w:rPr>
              <w:t xml:space="preserve"> wyboru partnera/ów zgodnie z art. 33 ustawy z dnia 11 lipca 2014 r. o zasadach realizacji programów w zakresie polityki spójności finansowanych w perspektywie finansowej 2014-2020 (Dz. U. z 2016 r. poz. 217)</w:t>
            </w:r>
            <w:r w:rsidR="002A5549" w:rsidRPr="00684627">
              <w:rPr>
                <w:rFonts w:ascii="Calibri" w:hAnsi="Calibri"/>
                <w:sz w:val="18"/>
                <w:szCs w:val="18"/>
              </w:rPr>
              <w:t>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oświadczeni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stanowiące integralną część wniosku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60" w:rsidRDefault="005D4853" w:rsidP="00A122E9">
            <w:pPr>
              <w:spacing w:after="0" w:line="240" w:lineRule="auto"/>
              <w:jc w:val="center"/>
              <w:rPr>
                <w:ins w:id="0" w:author="Eliza Kaczmarek" w:date="2016-03-25T02:58:00Z"/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Tak/nie/nie dotyczy 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  <w:t>(niespełnienie kryterium oznacza odrzucenie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1" w:name="_GoBack"/>
            <w:bookmarkEnd w:id="1"/>
            <w:del w:id="2" w:author="Eliza Kaczmarek" w:date="2016-03-25T02:58:00Z">
              <w:r w:rsidRPr="00684627" w:rsidDel="00FE0860">
                <w:rPr>
                  <w:rFonts w:ascii="Calibri" w:eastAsia="Times New Roman" w:hAnsi="Calibri" w:cs="Times New Roman"/>
                  <w:sz w:val="18"/>
                  <w:szCs w:val="18"/>
                </w:rPr>
                <w:delText xml:space="preserve"> </w:delText>
              </w:r>
              <w:r w:rsidR="002A5549" w:rsidRPr="00684627" w:rsidDel="00FE0860">
                <w:rPr>
                  <w:rFonts w:ascii="Calibri" w:eastAsia="Times New Roman" w:hAnsi="Calibri" w:cs="Times New Roman"/>
                  <w:sz w:val="18"/>
                  <w:szCs w:val="18"/>
                </w:rPr>
                <w:delText>,</w:delText>
              </w:r>
            </w:del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wniosku)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</w:r>
          </w:p>
        </w:tc>
      </w:tr>
      <w:tr w:rsidR="005D4853" w:rsidRPr="00684627" w:rsidTr="00770F14">
        <w:trPr>
          <w:trHeight w:val="3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A.1.5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01A7C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</w:t>
            </w:r>
            <w:r w:rsidR="007D6CF4" w:rsidRPr="00684627">
              <w:rPr>
                <w:rFonts w:ascii="Calibri" w:eastAsia="Times New Roman" w:hAnsi="Calibri" w:cs="Times New Roman"/>
                <w:sz w:val="18"/>
                <w:szCs w:val="18"/>
              </w:rPr>
              <w:t>ni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oskodawca oraz partnerzy (jeśli dotyczy) n</w:t>
            </w:r>
            <w:r w:rsidR="00A97B9D" w:rsidRPr="00684627">
              <w:rPr>
                <w:rFonts w:ascii="Calibri" w:eastAsia="Times New Roman" w:hAnsi="Calibri" w:cs="Times New Roman"/>
                <w:sz w:val="18"/>
                <w:szCs w:val="18"/>
              </w:rPr>
              <w:t>ie</w:t>
            </w:r>
            <w:r w:rsidR="00042B49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A97B9D" w:rsidRPr="00684627">
              <w:rPr>
                <w:rFonts w:ascii="Calibri" w:eastAsia="Times New Roman" w:hAnsi="Calibri" w:cs="Times New Roman"/>
                <w:sz w:val="18"/>
                <w:szCs w:val="18"/>
              </w:rPr>
              <w:t>podlega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ją</w:t>
            </w:r>
            <w:r w:rsidR="00A97B9D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wykluczeniu</w:t>
            </w:r>
            <w:r w:rsidR="00C133FF">
              <w:rPr>
                <w:rFonts w:ascii="Calibri" w:eastAsia="Times New Roman" w:hAnsi="Calibri" w:cs="Times New Roman"/>
                <w:sz w:val="18"/>
                <w:szCs w:val="18"/>
              </w:rPr>
              <w:t xml:space="preserve"> z </w:t>
            </w:r>
            <w:r w:rsidR="00A97B9D" w:rsidRPr="00684627">
              <w:rPr>
                <w:rFonts w:ascii="Calibri" w:eastAsia="Times New Roman" w:hAnsi="Calibri" w:cs="Times New Roman"/>
                <w:sz w:val="18"/>
                <w:szCs w:val="18"/>
              </w:rPr>
              <w:t>możliwości otrzymania dofinansowania ze środków Unii Europejskiej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Ocenie podlega, czy wnioskodawca oraz partner/rzy (jeśli dotyczy) nie podlegają wykluczeniu z możliwości otrzymania dofinansowania ze środków Unii Europejskiej na podstawie: 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1" w:hanging="201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art. 207 ust. 4 ustawy z dnia 27 sierpnia 2009 r. o finansach publicznych (Dz.U.  z 2013 r. 885 ze zm.),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1" w:hanging="201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art.12 ust. 1 pkt 1 ustawy z dnia 15 czerwca 2012 r. o skutkach powierzania wykonywania pracy cudzoziemcom przebywającym wbrew przepisom na terytorium Rzeczypospolitej Polskiej (Dz.U. poz. 769),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1" w:hanging="201"/>
              <w:jc w:val="both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art. 9 ust. 1 pkt 2a ustawy z dnia 28 października 2002 r. o odpowiedzialności podmiotów zbiorowych za czyny zabronione pod groźbą kary (Dz.U.z 2015 r. poz. 1212</w:t>
            </w:r>
            <w:r w:rsidR="00C407DB" w:rsidRPr="00684627">
              <w:rPr>
                <w:rFonts w:ascii="Calibri" w:hAnsi="Calibri"/>
                <w:sz w:val="18"/>
                <w:szCs w:val="18"/>
              </w:rPr>
              <w:t xml:space="preserve"> ze zm.</w:t>
            </w:r>
            <w:r w:rsidRPr="00684627">
              <w:rPr>
                <w:rFonts w:ascii="Calibri" w:hAnsi="Calibri"/>
                <w:sz w:val="18"/>
                <w:szCs w:val="18"/>
              </w:rPr>
              <w:t>).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i/>
                <w:iCs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oświadczeni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stanowiące integralną część wniosku o dofinansowanie projektu</w:t>
            </w:r>
            <w:r w:rsidRPr="00684627">
              <w:rPr>
                <w:rFonts w:ascii="Calibri" w:eastAsia="Times New Roman" w:hAnsi="Calibri" w:cs="Times New Roman"/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B050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770F14">
        <w:trPr>
          <w:trHeight w:val="17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A.1.6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Uczestnicy projektu kwalifikują się do objęcia wsparciem w ramach </w:t>
            </w:r>
            <w:r w:rsidR="00861F49" w:rsidRPr="00684627">
              <w:rPr>
                <w:rFonts w:ascii="Calibri" w:hAnsi="Calibri"/>
                <w:sz w:val="18"/>
                <w:szCs w:val="18"/>
              </w:rPr>
              <w:t>Regionalnego Programu Operacyjnego Województwa Kujawsko-Pomorskiego na lata 2014-2020 (RPO WK-P)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9A" w:rsidRPr="00684627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FF0000"/>
                <w:sz w:val="18"/>
                <w:szCs w:val="18"/>
              </w:rPr>
            </w:pPr>
            <w:r w:rsidRPr="00684627">
              <w:rPr>
                <w:rFonts w:ascii="Calibri" w:hAnsi="Calibri" w:cs="Arial"/>
                <w:sz w:val="18"/>
                <w:szCs w:val="18"/>
              </w:rPr>
              <w:t>Ocenie podlega, czy projekty są realizowane na obszarze objętym RPO</w:t>
            </w:r>
            <w:r w:rsidR="00861F49" w:rsidRPr="00684627">
              <w:rPr>
                <w:rFonts w:ascii="Calibri" w:hAnsi="Calibri" w:cs="Arial"/>
                <w:sz w:val="18"/>
                <w:szCs w:val="18"/>
              </w:rPr>
              <w:t xml:space="preserve"> WK-P</w:t>
            </w:r>
            <w:r w:rsidRPr="00684627">
              <w:rPr>
                <w:rFonts w:ascii="Calibri" w:hAnsi="Calibri" w:cs="Arial"/>
                <w:sz w:val="18"/>
                <w:szCs w:val="18"/>
              </w:rPr>
              <w:t>, tj. projekty skierowane do osób fizycznych w ramach RPO WK-P obejmują osoby mieszkające w rozumieniu Kodeksu cywilnego</w:t>
            </w:r>
            <w:r w:rsidR="00DF4F1F" w:rsidRPr="00684627">
              <w:rPr>
                <w:rStyle w:val="Odwoanieprzypisudolnego"/>
                <w:rFonts w:ascii="Calibri" w:hAnsi="Calibri" w:cs="Arial"/>
                <w:sz w:val="18"/>
                <w:szCs w:val="18"/>
              </w:rPr>
              <w:footnoteReference w:id="2"/>
            </w:r>
            <w:r w:rsidRPr="00684627">
              <w:rPr>
                <w:rFonts w:ascii="Calibri" w:hAnsi="Calibri" w:cs="Arial"/>
                <w:sz w:val="18"/>
                <w:szCs w:val="18"/>
              </w:rPr>
              <w:t xml:space="preserve"> lub pracujące lub uczące się na terenie województwa kujawsko-pomorskiego, a w przypadku innych podmiotów posiadają one jednostkę organizacyjną na obszarze województwa kujawsko-pomorskiego.</w:t>
            </w:r>
          </w:p>
          <w:p w:rsidR="00A61B9A" w:rsidRPr="00684627" w:rsidRDefault="00A61B9A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FF0000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FF0000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Tak/nie 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</w:r>
          </w:p>
        </w:tc>
      </w:tr>
      <w:tr w:rsidR="005D4853" w:rsidRPr="00684627" w:rsidTr="00770F14">
        <w:trPr>
          <w:trHeight w:val="140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A.1.7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Wydatki przewidziane w projekcie nie są współfinansowane z innych unijnych instrumentów finansowych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597" w:rsidRPr="00684627" w:rsidRDefault="00053597" w:rsidP="00A61B9A">
            <w:pPr>
              <w:spacing w:after="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Ocenie podlega, czy wydatki przewidziane w projekcie nie są objęte wsparciem</w:t>
            </w:r>
            <w:r w:rsidR="00A61B9A"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="00666BE1" w:rsidRPr="00684627">
              <w:rPr>
                <w:rFonts w:ascii="Calibri" w:hAnsi="Calibri"/>
                <w:sz w:val="18"/>
                <w:szCs w:val="18"/>
              </w:rPr>
              <w:t>z </w:t>
            </w:r>
            <w:r w:rsidRPr="00684627">
              <w:rPr>
                <w:rFonts w:ascii="Calibri" w:hAnsi="Calibri"/>
                <w:sz w:val="18"/>
                <w:szCs w:val="18"/>
              </w:rPr>
              <w:t>innego unijnego funduszu lub instrumentu unijneg</w:t>
            </w:r>
            <w:r w:rsidR="00666BE1" w:rsidRPr="00684627">
              <w:rPr>
                <w:rFonts w:ascii="Calibri" w:hAnsi="Calibri"/>
                <w:sz w:val="18"/>
                <w:szCs w:val="18"/>
              </w:rPr>
              <w:t>o, ani z tego samego funduszu w 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ramach innego programu. </w:t>
            </w:r>
          </w:p>
          <w:p w:rsidR="00A61B9A" w:rsidRPr="00684627" w:rsidRDefault="00A61B9A" w:rsidP="00053597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D4853" w:rsidRPr="00684627" w:rsidRDefault="00053597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i/>
                <w:iCs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oświadczeni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stanowiące integralną część wniosku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31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A.1.8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DF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Realizacja projektu jest zgodna z przepisami art. 65 ust. 6 i art. 125 ust. 3 lit. e) i f) 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r</w:t>
            </w:r>
            <w:r w:rsidRPr="00684627">
              <w:rPr>
                <w:rFonts w:ascii="Calibri" w:hAnsi="Calibri"/>
                <w:sz w:val="18"/>
                <w:szCs w:val="18"/>
              </w:rPr>
              <w:t>ozporządzenia 1303/2013</w:t>
            </w:r>
            <w:r w:rsidR="00DF4F1F" w:rsidRPr="00684627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3"/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Wnioskodawca złożył oświadczenie, że:</w:t>
            </w:r>
          </w:p>
          <w:p w:rsidR="005D4853" w:rsidRPr="00684627" w:rsidRDefault="005D4853" w:rsidP="00761DA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96" w:hanging="19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 nie został fizycznie zakończony lub w pełni zrealizowany przed złożeniem wniosku o dofinansowanie projektu w rozumieniu art. 65 ust. 6 rozporządzenia </w:t>
            </w:r>
            <w:r w:rsidRPr="00684627">
              <w:rPr>
                <w:rFonts w:ascii="Calibri" w:hAnsi="Calibri"/>
                <w:sz w:val="18"/>
                <w:szCs w:val="18"/>
              </w:rPr>
              <w:t>1303/2013;</w:t>
            </w:r>
          </w:p>
          <w:p w:rsidR="005D4853" w:rsidRPr="00684627" w:rsidRDefault="005D4853" w:rsidP="00761DA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96" w:hanging="19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 w:rsidRPr="00684627">
              <w:rPr>
                <w:rFonts w:ascii="Calibri" w:hAnsi="Calibri"/>
                <w:sz w:val="18"/>
                <w:szCs w:val="18"/>
              </w:rPr>
              <w:t>oczął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 przed dniem złożenia wniosku o dofinansowanie projektu albo, że realizując projekt przed dniem </w:t>
            </w:r>
            <w:r w:rsidRPr="00684627">
              <w:rPr>
                <w:rFonts w:ascii="Calibri" w:hAnsi="Calibri"/>
                <w:sz w:val="18"/>
                <w:szCs w:val="18"/>
              </w:rPr>
              <w:t>złożenia wniosku o</w:t>
            </w:r>
            <w:r w:rsidR="00761DAB" w:rsidRPr="00684627">
              <w:rPr>
                <w:rFonts w:ascii="Calibri" w:hAnsi="Calibri"/>
                <w:sz w:val="18"/>
                <w:szCs w:val="18"/>
              </w:rPr>
              <w:t> </w:t>
            </w:r>
            <w:r w:rsidRPr="00684627">
              <w:rPr>
                <w:rFonts w:ascii="Calibri" w:hAnsi="Calibri"/>
                <w:sz w:val="18"/>
                <w:szCs w:val="18"/>
              </w:rPr>
              <w:t>dofinansowanie projektu, przestrzegał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684627">
              <w:rPr>
                <w:rFonts w:ascii="Calibri" w:hAnsi="Calibri"/>
                <w:sz w:val="18"/>
                <w:szCs w:val="18"/>
              </w:rPr>
              <w:t>;</w:t>
            </w:r>
          </w:p>
          <w:p w:rsidR="005D4853" w:rsidRPr="00684627" w:rsidRDefault="005D4853" w:rsidP="00761DA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96" w:hanging="19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</w:t>
            </w:r>
            <w:r w:rsidRPr="00684627">
              <w:rPr>
                <w:rFonts w:ascii="Calibri" w:hAnsi="Calibri"/>
                <w:sz w:val="18"/>
                <w:szCs w:val="18"/>
              </w:rPr>
              <w:t>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oświadczeni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684627">
              <w:rPr>
                <w:rStyle w:val="NagwekZnak"/>
                <w:rFonts w:ascii="Calibri" w:eastAsia="Gautami" w:hAnsi="Calibr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1119566592"/>
                <w:vertAlign w:val="superscript"/>
                <w:em w:val="comma"/>
              </w:rPr>
              <w:t xml:space="preserve"> stanowi</w:t>
            </w:r>
            <w:r w:rsidRPr="00684627">
              <w:rPr>
                <w:rStyle w:val="NagwekZnak"/>
                <w:rFonts w:ascii="Calibri" w:eastAsia="Gautami" w:hAnsi="Calibri" w:cs="Times New Roman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1119566592"/>
                <w:vertAlign w:val="superscript"/>
                <w:em w:val="comma"/>
              </w:rPr>
              <w:t>ą</w:t>
            </w:r>
            <w:r w:rsidRPr="00684627">
              <w:rPr>
                <w:rStyle w:val="NagwekZnak"/>
                <w:rFonts w:ascii="Calibri" w:eastAsia="Gautami" w:hAnsi="Calibr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1119566592"/>
                <w:vertAlign w:val="superscript"/>
                <w:em w:val="comma"/>
              </w:rPr>
              <w:t>cego</w:t>
            </w:r>
            <w:r w:rsidRPr="00684627">
              <w:rPr>
                <w:rFonts w:ascii="Calibri" w:hAnsi="Calibri"/>
                <w:sz w:val="18"/>
                <w:szCs w:val="18"/>
              </w:rPr>
              <w:t>stanowiące integralną część wniosku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Tak/nie 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  <w:t>(niespełnienie kryterium oznacza odrzucenie wniosku)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1544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 A.1.9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Roczny obrót wnioskodawcy i partnera/ów (jeśli dotyczy) jest równy lub wyższy od rocznych wydatków w projekcie 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47" w:rsidRPr="00684627" w:rsidRDefault="007B3447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Ocenie podlega, czy roczny obrót</w:t>
            </w:r>
            <w:r w:rsidRPr="00684627">
              <w:rPr>
                <w:rFonts w:ascii="Calibri" w:hAnsi="Calibri"/>
                <w:sz w:val="18"/>
                <w:szCs w:val="18"/>
                <w:vertAlign w:val="superscript"/>
              </w:rPr>
              <w:footnoteReference w:id="4"/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wnioskodawcy i partnera/ów (jeśli dotyczy) jest równy lub wyższy od rocznych wydatków w projekcie. </w:t>
            </w:r>
          </w:p>
          <w:p w:rsidR="00DF4F1F" w:rsidRPr="00684627" w:rsidRDefault="00DF4F1F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B3447" w:rsidRPr="00684627" w:rsidRDefault="007B3447" w:rsidP="007B3447">
            <w:pPr>
              <w:spacing w:after="0" w:line="240" w:lineRule="auto"/>
              <w:ind w:left="-6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W celu spełnienia przedmiotowego kryterium, wnioskodawca i partner (jeśli dotyczy) musi wskazać obrót za ostatni zamknięty rok obrotowy. Wskazany obrót musi być równy lub wyższy od rocznych wydatków (ł</w:t>
            </w:r>
            <w:r w:rsidR="00666BE1" w:rsidRPr="00684627">
              <w:rPr>
                <w:rFonts w:ascii="Calibri" w:hAnsi="Calibri"/>
                <w:sz w:val="18"/>
                <w:szCs w:val="18"/>
              </w:rPr>
              <w:t>ącznie z kosztami pośrednimi) w </w:t>
            </w:r>
            <w:r w:rsidRPr="00684627">
              <w:rPr>
                <w:rFonts w:ascii="Calibri" w:hAnsi="Calibri"/>
                <w:sz w:val="18"/>
                <w:szCs w:val="18"/>
              </w:rPr>
              <w:t>projekcie. W przypadku, gdy projekt trwa dłużej</w:t>
            </w:r>
            <w:r w:rsidR="00C133FF">
              <w:rPr>
                <w:rFonts w:ascii="Calibri" w:hAnsi="Calibri"/>
                <w:sz w:val="18"/>
                <w:szCs w:val="18"/>
              </w:rPr>
              <w:t xml:space="preserve"> niż jeden rok kalendarzowy (12 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miesięcy) należy wartość obrotów odnieść do roku realizacji projektu, w którym wartość planowanych wydatków jest najwyższa. W przypadku wnioskodawcy, który realizuje projekt w okresie nieprzekraczającym </w:t>
            </w:r>
            <w:r w:rsidR="008935FD">
              <w:rPr>
                <w:rFonts w:ascii="Calibri" w:hAnsi="Calibri"/>
                <w:sz w:val="18"/>
                <w:szCs w:val="18"/>
              </w:rPr>
              <w:t>12</w:t>
            </w:r>
            <w:r w:rsidR="008935FD"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miesięcy, wskazane przez niego obroty należy odnieść do całkowitej wartości projektu. Weryfikacja spełnienia przedmiotowego kryterium będzie odbywała się w analogiczny sposób również wtedy, gdy projekt trwający </w:t>
            </w:r>
            <w:r w:rsidR="008935FD">
              <w:rPr>
                <w:rFonts w:ascii="Calibri" w:hAnsi="Calibri"/>
                <w:sz w:val="18"/>
                <w:szCs w:val="18"/>
              </w:rPr>
              <w:t>nie dłużej</w:t>
            </w:r>
            <w:r w:rsidR="008935FD"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684627">
              <w:rPr>
                <w:rFonts w:ascii="Calibri" w:hAnsi="Calibri"/>
                <w:sz w:val="18"/>
                <w:szCs w:val="18"/>
              </w:rPr>
              <w:t>niż rok będzie realizowany na przełomie lat, wówczas wartość obrotu należy odnieść do całkowitych wydatków w projekcie, z pominięciem faktu, że jego realizacja odbywa się na przełomie lat.</w:t>
            </w:r>
          </w:p>
          <w:p w:rsidR="00DF4F1F" w:rsidRPr="00684627" w:rsidRDefault="00DF4F1F" w:rsidP="007B3447">
            <w:pPr>
              <w:spacing w:after="0" w:line="240" w:lineRule="auto"/>
              <w:ind w:left="-66"/>
              <w:jc w:val="both"/>
              <w:rPr>
                <w:rFonts w:ascii="Calibri" w:eastAsia="Times New Roman" w:hAnsi="Calibri"/>
                <w:sz w:val="18"/>
                <w:szCs w:val="18"/>
              </w:rPr>
            </w:pPr>
          </w:p>
          <w:p w:rsidR="007B3447" w:rsidRPr="00684627" w:rsidRDefault="007B3447" w:rsidP="00917EEF">
            <w:pPr>
              <w:spacing w:after="0" w:line="240" w:lineRule="auto"/>
              <w:ind w:left="-6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nie dotyczy projektów, w których liderem jest jednostka sektora finansów publicznych</w:t>
            </w:r>
            <w:r w:rsidR="00BB127B"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684627">
              <w:rPr>
                <w:rFonts w:ascii="Calibri" w:hAnsi="Calibri"/>
                <w:sz w:val="18"/>
                <w:szCs w:val="18"/>
              </w:rPr>
              <w:t>.</w:t>
            </w:r>
            <w:r w:rsidRPr="00684627">
              <w:rPr>
                <w:rFonts w:ascii="Calibri" w:hAnsi="Calibri"/>
                <w:i/>
                <w:iCs/>
                <w:sz w:val="18"/>
                <w:szCs w:val="18"/>
              </w:rPr>
              <w:t xml:space="preserve"> </w:t>
            </w:r>
            <w:r w:rsidRPr="00684627">
              <w:rPr>
                <w:rFonts w:ascii="Calibri" w:hAnsi="Calibri"/>
                <w:iCs/>
                <w:sz w:val="18"/>
                <w:szCs w:val="18"/>
              </w:rPr>
              <w:t>W przypadku realizacji projektów w partnerstwie pomiędzy podmiotem niebędącym jednostką sektora f</w:t>
            </w:r>
            <w:r w:rsidR="00C133FF">
              <w:rPr>
                <w:rFonts w:ascii="Calibri" w:hAnsi="Calibri"/>
                <w:iCs/>
                <w:sz w:val="18"/>
                <w:szCs w:val="18"/>
              </w:rPr>
              <w:t>inansów publicznych (liderem) a </w:t>
            </w:r>
            <w:r w:rsidRPr="00684627">
              <w:rPr>
                <w:rFonts w:ascii="Calibri" w:hAnsi="Calibri"/>
                <w:iCs/>
                <w:sz w:val="18"/>
                <w:szCs w:val="18"/>
              </w:rPr>
              <w:t>podmiotem będącym jednostką sektora finansów publicznych, porównywane są tylko te wydatki i obrót, które dotyczą podmiotu niebędącego jednostką sektora finansów publicznych.</w:t>
            </w:r>
          </w:p>
          <w:p w:rsidR="007B3447" w:rsidRPr="00684627" w:rsidRDefault="007B3447" w:rsidP="007B3447">
            <w:pPr>
              <w:spacing w:after="0" w:line="240" w:lineRule="auto"/>
              <w:ind w:left="-66" w:firstLine="66"/>
              <w:rPr>
                <w:rFonts w:ascii="Calibri" w:hAnsi="Calibri"/>
                <w:sz w:val="18"/>
                <w:szCs w:val="18"/>
              </w:rPr>
            </w:pPr>
          </w:p>
          <w:p w:rsidR="007B3447" w:rsidRPr="00684627" w:rsidRDefault="007B3447" w:rsidP="007B3447">
            <w:pPr>
              <w:spacing w:after="0" w:line="240" w:lineRule="auto"/>
              <w:ind w:left="-66" w:firstLine="66"/>
              <w:rPr>
                <w:rFonts w:ascii="Calibri" w:hAnsi="Calibri"/>
                <w:sz w:val="18"/>
                <w:szCs w:val="18"/>
              </w:rPr>
            </w:pPr>
          </w:p>
          <w:p w:rsidR="005D4853" w:rsidRPr="00684627" w:rsidRDefault="007B3447" w:rsidP="00241EDB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Tak/nie/nie dotyczy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  <w:t xml:space="preserve"> 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(niespełnienie kryterium oznacza odrzucenie wniosku)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183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A.1.10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Wnioskodawca prowadzi biuro projektu na obszarze </w:t>
            </w:r>
            <w:r w:rsidRPr="00684627">
              <w:rPr>
                <w:rFonts w:ascii="Calibri" w:hAnsi="Calibri" w:cs="Arial"/>
                <w:sz w:val="18"/>
                <w:szCs w:val="18"/>
              </w:rPr>
              <w:t>województwa kujawsko-pomorskiego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Ocenie podlega, czy w okresie realizacji projektu wnioskodawca prowadzi biuro projektu na obszarze </w:t>
            </w:r>
            <w:r w:rsidRPr="00684627">
              <w:rPr>
                <w:rFonts w:ascii="Calibri" w:hAnsi="Calibri" w:cs="Arial"/>
                <w:sz w:val="18"/>
                <w:szCs w:val="18"/>
              </w:rPr>
              <w:t>województwa kujawsko-pomorskiego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. W biurze przechowywana jest pełna oryginalna dokumentacja  wdrażanego projektu (z wyłączeniem dokumentów, których miejsce przechowywania uregulowano odpowiednimi przepisami powszechnie obowiązującego prawa).</w:t>
            </w:r>
          </w:p>
          <w:p w:rsidR="00A61B9A" w:rsidRPr="00684627" w:rsidRDefault="00A61B9A" w:rsidP="00A61B9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917EEF">
        <w:trPr>
          <w:trHeight w:val="56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A.2  Kryteria horyzontalne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99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A.2.1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6A741E" w:rsidP="00A122E9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Zgodność p</w:t>
            </w:r>
            <w:r w:rsidR="005D4853" w:rsidRPr="00684627">
              <w:rPr>
                <w:rFonts w:ascii="Calibri" w:hAnsi="Calibri"/>
                <w:sz w:val="18"/>
                <w:szCs w:val="18"/>
              </w:rPr>
              <w:t xml:space="preserve">rojektu </w:t>
            </w:r>
          </w:p>
          <w:p w:rsidR="005D4853" w:rsidRPr="00684627" w:rsidRDefault="005D4853" w:rsidP="00DF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z </w:t>
            </w:r>
            <w:r w:rsidR="00861F49" w:rsidRPr="00684627">
              <w:rPr>
                <w:rFonts w:ascii="Calibri" w:hAnsi="Calibri"/>
                <w:sz w:val="18"/>
                <w:szCs w:val="18"/>
              </w:rPr>
              <w:t>RPO WK-P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 xml:space="preserve">  </w:t>
            </w:r>
            <w:r w:rsidRPr="00684627">
              <w:rPr>
                <w:rFonts w:ascii="Calibri" w:hAnsi="Calibri"/>
                <w:sz w:val="18"/>
                <w:szCs w:val="18"/>
              </w:rPr>
              <w:t>oraz  Szczegółowym Opisem Osi Priorytetowych RPO WK-P 2014-2020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 xml:space="preserve"> (SzOOP)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Ocenie podlega zgodność projektu z RPO WK-P oraz SzOOP dla  danego działania/poddziałania.</w:t>
            </w:r>
          </w:p>
          <w:p w:rsidR="005D4853" w:rsidRPr="00684627" w:rsidRDefault="005D4853" w:rsidP="00A122E9">
            <w:pPr>
              <w:pStyle w:val="Akapitzlist"/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 wnios</w:t>
            </w:r>
            <w:r w:rsidR="00241EDB" w:rsidRPr="00684627">
              <w:rPr>
                <w:rFonts w:ascii="Calibri" w:eastAsia="Times New Roman" w:hAnsi="Calibri" w:cs="Times New Roman"/>
                <w:sz w:val="18"/>
                <w:szCs w:val="18"/>
              </w:rPr>
              <w:t>ek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770F14">
        <w:trPr>
          <w:trHeight w:val="55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A.2.2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684627" w:rsidRDefault="006A741E" w:rsidP="00B17F1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Zgodność p</w:t>
            </w:r>
            <w:r w:rsidR="00B17F11" w:rsidRPr="00684627">
              <w:rPr>
                <w:rFonts w:ascii="Calibri" w:hAnsi="Calibri"/>
                <w:sz w:val="18"/>
                <w:szCs w:val="18"/>
              </w:rPr>
              <w:t xml:space="preserve">rojektu </w:t>
            </w:r>
          </w:p>
          <w:p w:rsidR="005D4853" w:rsidRPr="00684627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z przepisami dotyczącymi pomocy publicznej (lub pomocy de minimis)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Ocenie podlega, czy projekt jest zgodny z </w:t>
            </w:r>
            <w:r w:rsidR="0006445D" w:rsidRPr="00684627">
              <w:rPr>
                <w:rFonts w:ascii="Calibri" w:hAnsi="Calibri"/>
                <w:sz w:val="18"/>
                <w:szCs w:val="18"/>
              </w:rPr>
              <w:t xml:space="preserve">rozporządzeniem Ministra Infrastruktury i Rozwoju z dnia 2 lipca 2015 r. w sprawie udzielania pomocy de </w:t>
            </w:r>
            <w:proofErr w:type="spellStart"/>
            <w:r w:rsidR="0006445D" w:rsidRPr="00684627">
              <w:rPr>
                <w:rFonts w:ascii="Calibri" w:hAnsi="Calibri"/>
                <w:sz w:val="18"/>
                <w:szCs w:val="18"/>
              </w:rPr>
              <w:t>minimis</w:t>
            </w:r>
            <w:proofErr w:type="spellEnd"/>
            <w:r w:rsidR="0006445D" w:rsidRPr="00684627">
              <w:rPr>
                <w:rFonts w:ascii="Calibri" w:hAnsi="Calibri"/>
                <w:sz w:val="18"/>
                <w:szCs w:val="18"/>
              </w:rPr>
              <w:t xml:space="preserve"> oraz pomocy publicznej w ramach programów operacyjnych finansowanych z Europejskiego Funduszu Społecznego na lata 2014-2020 (Dz. U. z 2015 r. poz. 1073).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wnios</w:t>
            </w:r>
            <w:r w:rsidR="00241EDB" w:rsidRPr="00684627">
              <w:rPr>
                <w:rFonts w:ascii="Calibri" w:eastAsia="Times New Roman" w:hAnsi="Calibri" w:cs="Times New Roman"/>
                <w:sz w:val="18"/>
                <w:szCs w:val="18"/>
              </w:rPr>
              <w:t>ek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  <w:t>/ nie dotyczy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(niespełnienie kryterium oznacza odrzucenie wniosku)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 w:type="page"/>
            </w:r>
          </w:p>
        </w:tc>
      </w:tr>
      <w:tr w:rsidR="005D4853" w:rsidRPr="00684627" w:rsidTr="00770F14">
        <w:trPr>
          <w:trHeight w:val="97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A.2.3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684627" w:rsidRDefault="006A741E" w:rsidP="00B17F1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Zgodność p</w:t>
            </w:r>
            <w:r w:rsidR="00B17F11" w:rsidRPr="00684627">
              <w:rPr>
                <w:rFonts w:ascii="Calibri" w:hAnsi="Calibri"/>
                <w:sz w:val="18"/>
                <w:szCs w:val="18"/>
              </w:rPr>
              <w:t xml:space="preserve">rojektu </w:t>
            </w:r>
          </w:p>
          <w:p w:rsidR="005D4853" w:rsidRPr="00684627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z właściwymi przepisami prawa unijnego i krajowego 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podlega, czy projekt jest zgodny z właściwymi przepisami prawa unijnego i krajowego.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wnios</w:t>
            </w:r>
            <w:r w:rsidR="00241EDB" w:rsidRPr="00684627">
              <w:rPr>
                <w:rFonts w:ascii="Calibri" w:eastAsia="Times New Roman" w:hAnsi="Calibri" w:cs="Times New Roman"/>
                <w:sz w:val="18"/>
                <w:szCs w:val="18"/>
              </w:rPr>
              <w:t>ek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1753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A.2.4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27" w:rsidRPr="00684627" w:rsidRDefault="00684627" w:rsidP="0068462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84627">
              <w:rPr>
                <w:rFonts w:ascii="Calibri" w:hAnsi="Calibri" w:cs="Arial"/>
                <w:sz w:val="18"/>
                <w:szCs w:val="18"/>
              </w:rPr>
              <w:t>Projekt zakłada rozliczanie kosztów bezpośrednich w oparciu o uproszczone metody rozliczania wydatków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27" w:rsidRPr="00684627" w:rsidRDefault="00684627" w:rsidP="00684627">
            <w:pPr>
              <w:jc w:val="both"/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684627">
              <w:rPr>
                <w:rFonts w:ascii="Calibri" w:hAnsi="Calibri" w:cs="Arial"/>
                <w:sz w:val="18"/>
                <w:szCs w:val="18"/>
              </w:rPr>
              <w:t xml:space="preserve">Ocenie podlega, czy w projekcie koszty bezpośrednie są rozliczane uproszczonymi metodami, zgodnie z </w:t>
            </w:r>
            <w:r w:rsidRPr="00684627">
              <w:rPr>
                <w:rFonts w:ascii="Calibri" w:hAnsi="Calibri" w:cs="Arial"/>
                <w:i/>
                <w:iCs/>
                <w:sz w:val="18"/>
                <w:szCs w:val="18"/>
              </w:rPr>
              <w:t>Wytycznymi w zakresie kwalifikowalności wydatków w ramach Europejskiego Funduszu Rozwoju Regionalnego, Europejskiego Funduszu Społecznego oraz Funduszu Spójności na lata 2014-2020.</w:t>
            </w:r>
          </w:p>
          <w:p w:rsidR="00684627" w:rsidRPr="00684627" w:rsidRDefault="00684627" w:rsidP="00684627">
            <w:pPr>
              <w:shd w:val="clear" w:color="auto" w:fill="FFFFFF"/>
              <w:jc w:val="both"/>
              <w:rPr>
                <w:rFonts w:ascii="Calibri" w:hAnsi="Calibri" w:cs="Arial"/>
                <w:b/>
                <w:bCs/>
                <w:color w:val="333333"/>
                <w:sz w:val="18"/>
                <w:szCs w:val="18"/>
              </w:rPr>
            </w:pPr>
            <w:r w:rsidRPr="00684627">
              <w:rPr>
                <w:rFonts w:ascii="Calibri" w:hAnsi="Calibri" w:cs="Arial"/>
                <w:sz w:val="18"/>
                <w:szCs w:val="18"/>
              </w:rPr>
              <w:t xml:space="preserve">Oznacza to, że </w:t>
            </w:r>
            <w:r w:rsidRPr="00684627">
              <w:rPr>
                <w:rFonts w:ascii="Calibri" w:hAnsi="Calibri" w:cs="Arial"/>
                <w:color w:val="333333"/>
                <w:sz w:val="18"/>
                <w:szCs w:val="18"/>
              </w:rPr>
              <w:t>w przypadku projektów, w których wartość wkładu publicznego</w:t>
            </w:r>
            <w:r w:rsidRPr="00684627">
              <w:rPr>
                <w:rStyle w:val="Odwoanieprzypisudolnego"/>
                <w:rFonts w:ascii="Calibri" w:hAnsi="Calibri" w:cs="Arial"/>
                <w:color w:val="333333"/>
                <w:sz w:val="18"/>
                <w:szCs w:val="18"/>
              </w:rPr>
              <w:footnoteReference w:id="5"/>
            </w:r>
            <w:r w:rsidRPr="00684627">
              <w:rPr>
                <w:rFonts w:ascii="Calibri" w:hAnsi="Calibri" w:cs="Arial"/>
                <w:color w:val="333333"/>
                <w:sz w:val="18"/>
                <w:szCs w:val="18"/>
              </w:rPr>
              <w:t xml:space="preserve">  </w:t>
            </w:r>
            <w:r w:rsidRPr="00684627">
              <w:rPr>
                <w:rFonts w:ascii="Calibri" w:hAnsi="Calibri" w:cs="Arial"/>
                <w:b/>
                <w:bCs/>
                <w:color w:val="333333"/>
                <w:sz w:val="18"/>
                <w:szCs w:val="18"/>
              </w:rPr>
              <w:t xml:space="preserve">nie przekracza wyrażonej w </w:t>
            </w:r>
            <w:r w:rsidR="006427E8">
              <w:rPr>
                <w:rFonts w:ascii="Calibri" w:hAnsi="Calibri" w:cs="Arial"/>
                <w:b/>
                <w:bCs/>
                <w:color w:val="333333"/>
                <w:sz w:val="18"/>
                <w:szCs w:val="18"/>
              </w:rPr>
              <w:t>zł</w:t>
            </w:r>
            <w:r w:rsidRPr="00684627">
              <w:rPr>
                <w:rFonts w:ascii="Calibri" w:hAnsi="Calibri" w:cs="Arial"/>
                <w:b/>
                <w:bCs/>
                <w:color w:val="333333"/>
                <w:sz w:val="18"/>
                <w:szCs w:val="18"/>
              </w:rPr>
              <w:t xml:space="preserve"> równowartości 100 000 Euro</w:t>
            </w:r>
            <w:r w:rsidRPr="00684627">
              <w:rPr>
                <w:rStyle w:val="Odwoanieprzypisudolnego"/>
                <w:rFonts w:ascii="Calibri" w:hAnsi="Calibri" w:cs="Arial"/>
                <w:b/>
                <w:bCs/>
                <w:color w:val="333333"/>
                <w:sz w:val="18"/>
                <w:szCs w:val="18"/>
              </w:rPr>
              <w:footnoteReference w:id="6"/>
            </w:r>
            <w:r w:rsidRPr="00684627">
              <w:rPr>
                <w:rFonts w:ascii="Calibri" w:hAnsi="Calibri" w:cs="Arial"/>
                <w:color w:val="333333"/>
                <w:sz w:val="18"/>
                <w:szCs w:val="18"/>
              </w:rPr>
              <w:t>, </w:t>
            </w:r>
            <w:r w:rsidRPr="00684627">
              <w:rPr>
                <w:rFonts w:ascii="Calibri" w:hAnsi="Calibri" w:cs="Arial"/>
                <w:b/>
                <w:bCs/>
                <w:color w:val="333333"/>
                <w:sz w:val="18"/>
                <w:szCs w:val="18"/>
              </w:rPr>
              <w:t>obligatoryjne jest</w:t>
            </w:r>
            <w:r w:rsidRPr="00684627">
              <w:rPr>
                <w:rFonts w:ascii="Calibri" w:hAnsi="Calibri" w:cs="Arial"/>
                <w:color w:val="333333"/>
                <w:sz w:val="18"/>
                <w:szCs w:val="18"/>
              </w:rPr>
              <w:t xml:space="preserve"> </w:t>
            </w:r>
            <w:r w:rsidRPr="00684627">
              <w:rPr>
                <w:rFonts w:ascii="Calibri" w:hAnsi="Calibri" w:cs="Arial"/>
                <w:sz w:val="18"/>
                <w:szCs w:val="18"/>
              </w:rPr>
              <w:t>rozliczanie kosztów bezpośrednich w oparciu o kwoty ryczałtowe.</w:t>
            </w:r>
          </w:p>
          <w:p w:rsidR="00684627" w:rsidRPr="00684627" w:rsidRDefault="00684627" w:rsidP="00684627">
            <w:pPr>
              <w:shd w:val="clear" w:color="auto" w:fill="FFFFFF"/>
              <w:jc w:val="both"/>
              <w:rPr>
                <w:rFonts w:ascii="Calibri" w:hAnsi="Calibri" w:cs="Arial"/>
                <w:color w:val="333333"/>
                <w:sz w:val="18"/>
                <w:szCs w:val="18"/>
              </w:rPr>
            </w:pPr>
            <w:r w:rsidRPr="00684627">
              <w:rPr>
                <w:rFonts w:ascii="Calibri" w:hAnsi="Calibri" w:cs="Arial"/>
                <w:b/>
                <w:bCs/>
                <w:color w:val="333333"/>
                <w:sz w:val="18"/>
                <w:szCs w:val="18"/>
                <w:u w:val="single"/>
              </w:rPr>
              <w:t>UWAGA:</w:t>
            </w:r>
            <w:r w:rsidRPr="00684627">
              <w:rPr>
                <w:rFonts w:ascii="Calibri" w:hAnsi="Calibri" w:cs="Arial"/>
                <w:color w:val="333333"/>
                <w:sz w:val="18"/>
                <w:szCs w:val="18"/>
              </w:rPr>
              <w:t xml:space="preserve"> W przypadku projektów, których wartość wkładu publi</w:t>
            </w:r>
            <w:r w:rsidR="006427E8">
              <w:rPr>
                <w:rFonts w:ascii="Calibri" w:hAnsi="Calibri" w:cs="Arial"/>
                <w:color w:val="333333"/>
                <w:sz w:val="18"/>
                <w:szCs w:val="18"/>
              </w:rPr>
              <w:t>cznego przekracza wyrażoną w zł</w:t>
            </w:r>
            <w:r w:rsidRPr="00684627">
              <w:rPr>
                <w:rFonts w:ascii="Calibri" w:hAnsi="Calibri" w:cs="Arial"/>
                <w:color w:val="333333"/>
                <w:sz w:val="18"/>
                <w:szCs w:val="18"/>
              </w:rPr>
              <w:t xml:space="preserve"> równowartość 100 000 Euro, </w:t>
            </w:r>
            <w:r w:rsidRPr="00684627">
              <w:rPr>
                <w:rFonts w:ascii="Calibri" w:hAnsi="Calibri" w:cs="Arial"/>
                <w:b/>
                <w:bCs/>
                <w:color w:val="333333"/>
                <w:sz w:val="18"/>
                <w:szCs w:val="18"/>
              </w:rPr>
              <w:t>niedopuszczalne</w:t>
            </w:r>
            <w:r w:rsidRPr="00684627">
              <w:rPr>
                <w:rFonts w:ascii="Calibri" w:hAnsi="Calibri" w:cs="Arial"/>
                <w:color w:val="333333"/>
                <w:sz w:val="18"/>
                <w:szCs w:val="18"/>
              </w:rPr>
              <w:t> jest rozliczanie kosztów bezpośrednich w oparciu o kwoty ryczałtowe. Tym samym uwzględnienie w ww. projekcie kwot ryczałtowych będzie skutkowało niespełnieniem kryterium.</w:t>
            </w:r>
          </w:p>
          <w:p w:rsidR="005D4853" w:rsidRPr="00684627" w:rsidRDefault="005D4853" w:rsidP="00684627">
            <w:pPr>
              <w:shd w:val="clear" w:color="auto" w:fill="FFFFFF"/>
              <w:jc w:val="both"/>
              <w:rPr>
                <w:rFonts w:ascii="Calibri" w:hAnsi="Calibri" w:cs="Arial"/>
                <w:color w:val="333333"/>
                <w:sz w:val="18"/>
                <w:szCs w:val="18"/>
              </w:rPr>
            </w:pPr>
          </w:p>
          <w:p w:rsidR="005D4853" w:rsidRPr="00684627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Tak/nie/ nie dotyczy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  <w:t> </w:t>
            </w:r>
          </w:p>
        </w:tc>
      </w:tr>
      <w:tr w:rsidR="005D4853" w:rsidRPr="00684627" w:rsidTr="00770F14">
        <w:trPr>
          <w:trHeight w:val="73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A.2.5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Projekt zakłada prawidłowy poziom kosztów pośrednich zgodnie ze stawkami ryczałtowymi określonymi w </w:t>
            </w:r>
            <w:r w:rsidRPr="00684627">
              <w:rPr>
                <w:rFonts w:ascii="Calibri" w:hAnsi="Calibri"/>
                <w:i/>
                <w:sz w:val="18"/>
                <w:szCs w:val="18"/>
              </w:rPr>
              <w:t>Wytycznych w zakresie kwalifikowalności wydatków w ramach Europejskiego Funduszu Rozwoju Regionalnego, Europejskiego Funduszu Społecznego oraz Funduszu Spójności na lata 2014-2020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Ocenie podlega prawidłowość założonego poziomu kosztów pośrednich zgodnie ze stawkami ryczałtowymi określonymi w </w:t>
            </w:r>
            <w:r w:rsidRPr="00684627">
              <w:rPr>
                <w:rFonts w:ascii="Calibri" w:hAnsi="Calibri"/>
                <w:i/>
                <w:sz w:val="18"/>
                <w:szCs w:val="18"/>
              </w:rPr>
              <w:t>Wytycznych w zakresie kwalifikowalności wydatków w ramach Europejskiego Funduszu Rozwoju Regionalnego, Europejskiego Funduszu Społecznego oraz Funduszu Spójności na lata 2014-2020</w:t>
            </w:r>
            <w:r w:rsidRPr="00684627">
              <w:rPr>
                <w:rFonts w:ascii="Calibri" w:hAnsi="Calibri"/>
                <w:sz w:val="18"/>
                <w:szCs w:val="18"/>
              </w:rPr>
              <w:t>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241EDB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770F14">
        <w:trPr>
          <w:trHeight w:val="128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A.2.6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684627" w:rsidRDefault="00B17F11" w:rsidP="00B17F1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Zgodność Projektu </w:t>
            </w:r>
          </w:p>
          <w:p w:rsidR="005D4853" w:rsidRPr="00684627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z zasadą równości szans i niedyskryminacji, w tym dostępności dla osób z niepełnosprawnościami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Ocenie podlega, czy projekt jest zgodny z zasadą równości szans i niedyskryminacji, w tym dostępności dla osób z niepełnosprawnościami </w:t>
            </w:r>
            <w:r w:rsidR="00B17F11" w:rsidRPr="00684627">
              <w:rPr>
                <w:rFonts w:ascii="Calibri" w:eastAsia="Times New Roman" w:hAnsi="Calibri" w:cs="Times New Roman"/>
                <w:sz w:val="18"/>
                <w:szCs w:val="18"/>
              </w:rPr>
              <w:t>określoną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B17F11" w:rsidRPr="00684627">
              <w:rPr>
                <w:rFonts w:ascii="Calibri" w:eastAsia="Times New Roman" w:hAnsi="Calibri" w:cs="Times New Roman"/>
                <w:sz w:val="18"/>
                <w:szCs w:val="18"/>
              </w:rPr>
              <w:t>w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art.</w:t>
            </w:r>
            <w:r w:rsidR="006A741E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7 </w:t>
            </w:r>
            <w:r w:rsidR="007C1FD1" w:rsidRPr="00684627">
              <w:rPr>
                <w:rFonts w:ascii="Calibri" w:eastAsia="Times New Roman" w:hAnsi="Calibri" w:cs="Times New Roman"/>
                <w:sz w:val="18"/>
                <w:szCs w:val="18"/>
              </w:rPr>
              <w:t>rozporządzenia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1303/2013.</w:t>
            </w:r>
          </w:p>
          <w:p w:rsidR="005D4853" w:rsidRPr="00684627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DF4F1F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770F14">
        <w:trPr>
          <w:trHeight w:val="236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A.2.7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684627" w:rsidRDefault="00B17F11" w:rsidP="00B17F1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Zgodność Projektu </w:t>
            </w:r>
          </w:p>
          <w:p w:rsidR="005D4853" w:rsidRPr="00684627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z</w:t>
            </w:r>
            <w:r w:rsidR="00666BE1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zasadą równości szans kobiet i 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mężczyzn 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 oparciu o standard minimum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podlega, czy projekt jest zgodny z zasadą rów</w:t>
            </w:r>
            <w:r w:rsidR="00666BE1" w:rsidRPr="00684627">
              <w:rPr>
                <w:rFonts w:ascii="Calibri" w:eastAsia="Times New Roman" w:hAnsi="Calibri" w:cs="Times New Roman"/>
                <w:sz w:val="18"/>
                <w:szCs w:val="18"/>
              </w:rPr>
              <w:t>ności szans kobiet i mężczyzn w 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oparciu o  standard minimum.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W ramach kryterium weryfikowane będzie spełnienie standardu minimum oceniane na podstawie kryteriów oceny określonych w </w:t>
            </w:r>
            <w:r w:rsidRPr="00684627">
              <w:rPr>
                <w:rFonts w:ascii="Calibri" w:hAnsi="Calibri"/>
                <w:i/>
                <w:sz w:val="18"/>
                <w:szCs w:val="18"/>
              </w:rPr>
              <w:t>Wytycznych w zakresie realizacji zasady równości szans i niedyskryminacji, w tym dostępności dla osób z niepełnosprawnościami oraz zasady równości szans kobiet i mężczyzn w ramach funduszy unijnych na lata 2014-2020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.  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770F14">
        <w:trPr>
          <w:trHeight w:val="114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A.2.8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BE1" w:rsidRPr="00684627" w:rsidRDefault="00666BE1" w:rsidP="00666BE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Zgodność Projektu 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bCs/>
                <w:sz w:val="18"/>
                <w:szCs w:val="18"/>
              </w:rPr>
              <w:t>z zasadą zrównoważonego rozwoju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Ocenie podlega, czy projekt jest zgodny z zasadą zrównoważonego rozwoju </w:t>
            </w:r>
            <w:r w:rsidR="00B17F11" w:rsidRPr="00684627">
              <w:rPr>
                <w:rFonts w:ascii="Calibri" w:hAnsi="Calibri"/>
                <w:sz w:val="18"/>
                <w:szCs w:val="18"/>
              </w:rPr>
              <w:t>określoną w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art. 8 </w:t>
            </w:r>
            <w:r w:rsidR="00927E8E" w:rsidRPr="00684627">
              <w:rPr>
                <w:rFonts w:ascii="Calibri" w:hAnsi="Calibri"/>
                <w:sz w:val="18"/>
                <w:szCs w:val="18"/>
              </w:rPr>
              <w:t>r</w:t>
            </w:r>
            <w:r w:rsidRPr="00684627">
              <w:rPr>
                <w:rFonts w:ascii="Calibri" w:hAnsi="Calibri"/>
                <w:sz w:val="18"/>
                <w:szCs w:val="18"/>
              </w:rPr>
              <w:t>ozporządzenia 1303/2013.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Tak/nie</w:t>
            </w:r>
            <w:r w:rsidRPr="00684627">
              <w:rPr>
                <w:rFonts w:ascii="Calibri" w:hAnsi="Calibri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684627" w:rsidTr="006A741E">
        <w:trPr>
          <w:trHeight w:val="7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A.3 Kryteria merytoryczne – punktowe (suma punktów: 60)</w:t>
            </w:r>
          </w:p>
        </w:tc>
      </w:tr>
      <w:tr w:rsidR="005D4853" w:rsidRPr="00684627" w:rsidTr="00770F14">
        <w:trPr>
          <w:trHeight w:val="307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684627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J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akości projektu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A.3.1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Potrzeba realizacji projektu oraz zasadność wyboru grupy docelowej 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 uzasadnienie potrzeby realizacji projektu w kontekście: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problemu/ów grupy docelowej w powiązaniu ze specyficznymi jej cechami, na obszarze realizacji projektu, na które odpowiedź stanowi cel projektu,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wskazania wiarygodnych i miarodajnych danych i źródeł potwierdzających występowanie opisanego/ych problemu/ów.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podlega, czy dobór grupy docelowej jest adekwatny do założeń projektu i </w:t>
            </w:r>
            <w:r w:rsidR="009E2AB8" w:rsidRPr="00684627">
              <w:rPr>
                <w:rFonts w:ascii="Calibri" w:eastAsia="Times New Roman" w:hAnsi="Calibri" w:cs="Times New Roman"/>
                <w:sz w:val="18"/>
                <w:szCs w:val="18"/>
              </w:rPr>
              <w:t>R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egulaminu konkursu.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Projekt może uzyskać maksymalnie 10 pkt.</w:t>
            </w:r>
          </w:p>
          <w:p w:rsidR="00D674F8" w:rsidRPr="00684627" w:rsidRDefault="00D674F8" w:rsidP="003615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Ocena spełniania kryteriów merytorycznych punktowych polega na przyznaniu liczby punktów w ramach dopuszczalnych limitów wyznaczonych minimalną i maksymalną liczbą punktów, które można uzyskać za dane kryterium. Spełnienie przez projekt wskazanych kryteriów oznacza uzyskanie od każdego z obydwu oceniających co najmniej 60% punktów za spełnianie poszczególnych kryteriów.</w:t>
            </w:r>
          </w:p>
          <w:p w:rsidR="00BE1B6E" w:rsidRPr="00684627" w:rsidRDefault="00BE1B6E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</w:p>
        </w:tc>
      </w:tr>
      <w:tr w:rsidR="005D4853" w:rsidRPr="00684627" w:rsidTr="00770F14">
        <w:trPr>
          <w:trHeight w:val="268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A.3.2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podlega: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3" w:hanging="294"/>
              <w:jc w:val="both"/>
              <w:rPr>
                <w:rFonts w:ascii="Calibri" w:eastAsia="Calibri" w:hAnsi="Calibr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684627">
              <w:rPr>
                <w:rFonts w:ascii="Calibri" w:eastAsia="Calibri" w:hAnsi="Calibri"/>
                <w:sz w:val="18"/>
                <w:szCs w:val="18"/>
              </w:rPr>
              <w:t>trafność doboru celu projektu w kontekście opisanej sytuacji problemowej,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3" w:hanging="294"/>
              <w:jc w:val="both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możliwość osiągnięcia w ramach projektu skwantyfikowanych wskaźników rezultatu i produktu, w tym:</w:t>
            </w:r>
          </w:p>
          <w:p w:rsidR="005D4853" w:rsidRPr="00684627" w:rsidRDefault="005D4853" w:rsidP="005D48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adekwatność i założona do osiągnięcia wartość wskaźników;</w:t>
            </w:r>
          </w:p>
          <w:p w:rsidR="005D4853" w:rsidRPr="00684627" w:rsidRDefault="005D4853" w:rsidP="005D48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opis źródeł weryfikacji/ pozyskania danych do pomiaru wskaźników i częstotliwości pomiaru.</w:t>
            </w:r>
          </w:p>
          <w:p w:rsidR="005D4853" w:rsidRPr="00684627" w:rsidRDefault="005D4853" w:rsidP="00A122E9">
            <w:pPr>
              <w:pStyle w:val="Akapitzlist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Projekt może uzyskać maksymalnie 10 pkt.</w:t>
            </w:r>
          </w:p>
          <w:p w:rsidR="005D4853" w:rsidRPr="00684627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color w:val="9BBB59" w:themeColor="accent3"/>
                <w:sz w:val="18"/>
                <w:szCs w:val="18"/>
              </w:rPr>
            </w:pPr>
          </w:p>
        </w:tc>
      </w:tr>
      <w:tr w:rsidR="005D4853" w:rsidRPr="00684627" w:rsidTr="00770F14">
        <w:trPr>
          <w:trHeight w:val="992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A.3.3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Trafność doboru zadań i opis zadań w kontekście osiągnięcia celów/wskaźników projektu</w:t>
            </w:r>
            <w:r w:rsidR="00201BE8" w:rsidRPr="00684627">
              <w:rPr>
                <w:rFonts w:ascii="Calibri" w:hAnsi="Calibri"/>
                <w:sz w:val="18"/>
                <w:szCs w:val="18"/>
              </w:rPr>
              <w:t>/ oraz  trafności opisanej analizy ryzyka nieosiągnięcia założeń projektu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 opis zadań, tj. :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opis sposobu rekrutacji uczestników/uczestniczek projektu,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adekwatność doboru zadań i ich merytoryczna zawartość w świetle zdiagnozowanego/</w:t>
            </w:r>
            <w:proofErr w:type="spellStart"/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ych</w:t>
            </w:r>
            <w:proofErr w:type="spellEnd"/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problemu/ów</w:t>
            </w:r>
            <w:r w:rsidR="003615EF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F0571D" w:rsidRPr="00684627">
              <w:rPr>
                <w:rFonts w:ascii="Calibri" w:eastAsia="Times New Roman" w:hAnsi="Calibri" w:cs="Times New Roman"/>
                <w:sz w:val="18"/>
                <w:szCs w:val="18"/>
              </w:rPr>
              <w:t>oraz założonych celów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,</w:t>
            </w:r>
          </w:p>
          <w:p w:rsidR="005D4853" w:rsidRPr="00684627" w:rsidRDefault="005D4853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trwałość projektu (o ile dotyczy),</w:t>
            </w:r>
          </w:p>
          <w:p w:rsidR="005D4853" w:rsidRPr="00684627" w:rsidRDefault="006A741E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r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acjonalność harmonogramu zadań,</w:t>
            </w:r>
          </w:p>
          <w:p w:rsidR="005D4853" w:rsidRPr="00684627" w:rsidRDefault="00201BE8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sposób zarządzania projektem,</w:t>
            </w:r>
          </w:p>
          <w:p w:rsidR="00201BE8" w:rsidRPr="00684627" w:rsidRDefault="00201BE8" w:rsidP="006A741E">
            <w:pPr>
              <w:pStyle w:val="Tekstkomentarza"/>
              <w:numPr>
                <w:ilvl w:val="0"/>
                <w:numId w:val="8"/>
              </w:numPr>
              <w:spacing w:after="0"/>
              <w:ind w:left="340" w:hanging="284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ocenie podlegać będzie trafność opisanej analizy ryzyka nieosiągnięcia założeń projektu</w:t>
            </w:r>
            <w:r w:rsidR="003615EF" w:rsidRPr="00684627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7"/>
            </w:r>
            <w:r w:rsidRPr="00684627">
              <w:rPr>
                <w:rFonts w:ascii="Calibri" w:hAnsi="Calibri"/>
                <w:sz w:val="18"/>
                <w:szCs w:val="18"/>
              </w:rPr>
              <w:t>, w tym:</w:t>
            </w:r>
          </w:p>
          <w:p w:rsidR="00201BE8" w:rsidRPr="00684627" w:rsidRDefault="00201BE8" w:rsidP="006A741E">
            <w:pPr>
              <w:pStyle w:val="Tekstkomentarza"/>
              <w:numPr>
                <w:ilvl w:val="0"/>
                <w:numId w:val="4"/>
              </w:numPr>
              <w:spacing w:after="0"/>
              <w:ind w:left="623" w:hanging="283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sytuacji, której wystąpienie utrudni lub uniemożliwi osiągnięcie wartości docelowej wskaźników rezultatu, </w:t>
            </w:r>
          </w:p>
          <w:p w:rsidR="00201BE8" w:rsidRPr="00684627" w:rsidRDefault="00201BE8" w:rsidP="006A741E">
            <w:pPr>
              <w:pStyle w:val="Tekstkomentarza"/>
              <w:numPr>
                <w:ilvl w:val="0"/>
                <w:numId w:val="4"/>
              </w:numPr>
              <w:spacing w:after="0"/>
              <w:ind w:left="623" w:hanging="283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sposób identyfikacji wystąpienia takich sytuacji (zajście ryzyka), </w:t>
            </w:r>
          </w:p>
          <w:p w:rsidR="00201BE8" w:rsidRPr="00684627" w:rsidRDefault="00201BE8" w:rsidP="006A741E">
            <w:pPr>
              <w:pStyle w:val="Tekstkomentarza"/>
              <w:numPr>
                <w:ilvl w:val="0"/>
                <w:numId w:val="4"/>
              </w:numPr>
              <w:spacing w:after="0"/>
              <w:ind w:left="623" w:hanging="283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działań, które zostaną podjęte, aby zapobiec wystąpieniu ryzyka i jakie będą mogły zostać  odjęte aby zminimalizować skutki wystąpienia ryzyka.</w:t>
            </w:r>
          </w:p>
          <w:p w:rsidR="005D4853" w:rsidRPr="00684627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Projekt może uzyskać maksymalnie 25 pkt.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 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 xml:space="preserve">ek </w:t>
            </w:r>
            <w:r w:rsidRPr="00684627">
              <w:rPr>
                <w:rFonts w:ascii="Calibri" w:hAnsi="Calibri"/>
                <w:sz w:val="18"/>
                <w:szCs w:val="18"/>
              </w:rPr>
              <w:t>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</w:p>
        </w:tc>
      </w:tr>
      <w:tr w:rsidR="005D4853" w:rsidRPr="00684627" w:rsidTr="00770F14">
        <w:trPr>
          <w:cantSplit/>
          <w:trHeight w:val="1734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684627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W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nioskodawcy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A.3.4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Potencjał i doświadczenie wnioskodawcy i partnera/ów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 opis potencjału i doświadczenia  wnioskodawcy i partnera/ów, tj.: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38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doświadczenie wnioskodawcy/partnera/ów w obszarze tematycznym, którego dotyczy realizowany projekt, na danym terytorium i w pracy z daną grupą docelową,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38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potencjał kadrowy/merytoryczny wykorzystywany w ramach projektu,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38" w:hanging="284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potencjał techniczny wykorzystywany w ramach projektu.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Projekt może uzyskać maksymalnie 15 pkt.</w:t>
            </w:r>
          </w:p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 oparciu o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684627">
              <w:rPr>
                <w:rFonts w:ascii="Calibri" w:hAnsi="Calibri"/>
                <w:sz w:val="18"/>
                <w:szCs w:val="18"/>
              </w:rPr>
              <w:t>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</w:p>
        </w:tc>
      </w:tr>
      <w:tr w:rsidR="005D4853" w:rsidRPr="00684627" w:rsidTr="00917EEF">
        <w:trPr>
          <w:trHeight w:val="30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A.4 Kryteria merytoryczne - zero-jedynkowe</w:t>
            </w:r>
          </w:p>
        </w:tc>
      </w:tr>
      <w:tr w:rsidR="005D4853" w:rsidRPr="00684627" w:rsidTr="00770F14">
        <w:trPr>
          <w:cantSplit/>
          <w:trHeight w:val="113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684627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J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akości projektu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A.4.1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Projekt jest zgodny z </w:t>
            </w:r>
            <w:r w:rsidR="009E2AB8" w:rsidRPr="00684627">
              <w:rPr>
                <w:rFonts w:ascii="Calibri" w:eastAsia="Times New Roman" w:hAnsi="Calibri" w:cs="Times New Roman"/>
                <w:sz w:val="18"/>
                <w:szCs w:val="18"/>
              </w:rPr>
              <w:t>R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egulaminem konkursu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61B9A">
            <w:pPr>
              <w:spacing w:after="120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Ocenie podlega, czy projekt spełnia wymogi</w:t>
            </w:r>
            <w:r w:rsidRPr="00684627">
              <w:rPr>
                <w:rFonts w:ascii="Calibri" w:hAnsi="Calibri"/>
                <w:i/>
                <w:sz w:val="18"/>
                <w:szCs w:val="18"/>
              </w:rPr>
              <w:t xml:space="preserve"> </w:t>
            </w:r>
            <w:r w:rsidR="00B17F11" w:rsidRPr="00684627">
              <w:rPr>
                <w:rFonts w:ascii="Calibri" w:hAnsi="Calibri"/>
                <w:sz w:val="18"/>
                <w:szCs w:val="18"/>
              </w:rPr>
              <w:t xml:space="preserve">określone 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w Regulaminie konkursu </w:t>
            </w:r>
            <w:r w:rsidR="00666BE1" w:rsidRPr="00684627">
              <w:rPr>
                <w:rFonts w:ascii="Calibri" w:hAnsi="Calibri"/>
                <w:sz w:val="18"/>
                <w:szCs w:val="18"/>
              </w:rPr>
              <w:t>(w </w:t>
            </w:r>
            <w:r w:rsidR="00B17F11" w:rsidRPr="00684627">
              <w:rPr>
                <w:rFonts w:ascii="Calibri" w:hAnsi="Calibri"/>
                <w:sz w:val="18"/>
                <w:szCs w:val="18"/>
              </w:rPr>
              <w:t xml:space="preserve">tym w szczególności 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w rozdziale „Przedmiot konkursu”, </w:t>
            </w:r>
            <w:r w:rsidR="00B17F11" w:rsidRPr="00684627">
              <w:rPr>
                <w:rFonts w:ascii="Calibri" w:hAnsi="Calibri"/>
                <w:sz w:val="18"/>
                <w:szCs w:val="18"/>
              </w:rPr>
              <w:t xml:space="preserve">„Wymagania dotyczące wskaźników rezultatu i produktu”) </w:t>
            </w:r>
            <w:r w:rsidRPr="00684627">
              <w:rPr>
                <w:rFonts w:ascii="Calibri" w:hAnsi="Calibri"/>
                <w:sz w:val="18"/>
                <w:szCs w:val="18"/>
              </w:rPr>
              <w:t>wynikające z</w:t>
            </w:r>
            <w:r w:rsidR="00B17F11" w:rsidRPr="00684627">
              <w:rPr>
                <w:rFonts w:ascii="Calibri" w:hAnsi="Calibri"/>
                <w:sz w:val="18"/>
                <w:szCs w:val="18"/>
              </w:rPr>
              <w:t xml:space="preserve"> jego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specyfiki, dotyczące spójności wewnętrznej wniosku o dofinansowanie projektu i logiki projektowej.</w:t>
            </w:r>
          </w:p>
          <w:p w:rsidR="005D4853" w:rsidRPr="00684627" w:rsidRDefault="005D4853" w:rsidP="00A61B9A">
            <w:pPr>
              <w:spacing w:after="12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</w:t>
            </w:r>
            <w:r w:rsidR="00917EEF" w:rsidRPr="00684627">
              <w:rPr>
                <w:rFonts w:ascii="Calibri" w:hAnsi="Calibri"/>
                <w:sz w:val="18"/>
                <w:szCs w:val="18"/>
              </w:rPr>
              <w:t>znie w zakresie wskazanym przez IOK</w:t>
            </w:r>
            <w:r w:rsidR="00A97B9D" w:rsidRPr="00684627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8"/>
            </w:r>
            <w:r w:rsidRPr="00684627">
              <w:rPr>
                <w:rFonts w:ascii="Calibri" w:hAnsi="Calibri"/>
                <w:sz w:val="18"/>
                <w:szCs w:val="18"/>
              </w:rPr>
              <w:t>.</w:t>
            </w:r>
          </w:p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wnios</w:t>
            </w:r>
            <w:r w:rsidR="00DF4F1F" w:rsidRPr="00684627">
              <w:rPr>
                <w:rFonts w:ascii="Calibri" w:eastAsia="Times New Roman" w:hAnsi="Calibri" w:cs="Times New Roman"/>
                <w:sz w:val="18"/>
                <w:szCs w:val="18"/>
              </w:rPr>
              <w:t>ek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Ocena spełnienia kryteriów wyboru projektu polega na dokonaniu oceny bezwarunkowej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TAK/NIE</w:t>
            </w:r>
          </w:p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(niespełnienie kryterium oznacza odrzucenie wniosku) lub oceny warunkowej.</w:t>
            </w:r>
          </w:p>
        </w:tc>
      </w:tr>
      <w:tr w:rsidR="005D4853" w:rsidRPr="00684627" w:rsidTr="00770F14">
        <w:trPr>
          <w:cantSplit/>
          <w:trHeight w:val="113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684627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F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inansowani</w:t>
            </w:r>
            <w:r w:rsidR="00666BE1" w:rsidRPr="00684627">
              <w:rPr>
                <w:rFonts w:ascii="Calibri" w:eastAsia="Times New Roman" w:hAnsi="Calibri" w:cs="Times New Roman"/>
                <w:sz w:val="18"/>
                <w:szCs w:val="18"/>
              </w:rPr>
              <w:t>Fi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>a projektu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A.4.2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203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Ocenie podlega:</w:t>
            </w:r>
          </w:p>
          <w:p w:rsidR="005D4853" w:rsidRPr="00684627" w:rsidRDefault="005D4853" w:rsidP="005D48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kwalifikowalność wydatków pod kątem zgodności z </w:t>
            </w:r>
            <w:r w:rsidRPr="00684627">
              <w:rPr>
                <w:rFonts w:ascii="Calibri" w:eastAsia="Times New Roman" w:hAnsi="Calibri" w:cs="Times New Roman"/>
                <w:i/>
                <w:sz w:val="18"/>
                <w:szCs w:val="18"/>
              </w:rPr>
              <w:t>Wytycznymi w zakresie kwalifikowalności wydatków w ramach Europejskiego Funduszu Rozwoju Regionalnego, Europejskiego Funduszu Społecznego oraz Funduszu Spójności na lata 2014-2020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.</w:t>
            </w:r>
          </w:p>
          <w:p w:rsidR="005D4853" w:rsidRPr="00684627" w:rsidRDefault="005D4853" w:rsidP="005D48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prawidłowość sporządzenia budżetu projektu pod kątem zgodności z </w:t>
            </w:r>
            <w:r w:rsidR="00666BE1" w:rsidRPr="00684627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9E2AB8" w:rsidRPr="00684627">
              <w:rPr>
                <w:rFonts w:ascii="Calibri" w:eastAsia="Times New Roman" w:hAnsi="Calibri" w:cs="Times New Roman"/>
                <w:sz w:val="18"/>
                <w:szCs w:val="18"/>
              </w:rPr>
              <w:t>R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egulamin</w:t>
            </w:r>
            <w:r w:rsidR="00B17F11" w:rsidRPr="00684627">
              <w:rPr>
                <w:rFonts w:ascii="Calibri" w:eastAsia="Times New Roman" w:hAnsi="Calibri" w:cs="Times New Roman"/>
                <w:sz w:val="18"/>
                <w:szCs w:val="18"/>
              </w:rPr>
              <w:t>em</w:t>
            </w: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konkursu w szczególności:</w:t>
            </w:r>
          </w:p>
          <w:p w:rsidR="005D4853" w:rsidRPr="00684627" w:rsidRDefault="005D4853" w:rsidP="005D48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niezbędność planowanych wydatków w budżecie projektu: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czy wynikają one bezpośrednio z opisanych działań oraz przyczyniają się do osiągnięcia  produktów  projektu,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czy nie ujęto wydatków, które wykazano jako potencjał wnioskodawcy (chyba że stanowią wkład własny).</w:t>
            </w:r>
          </w:p>
          <w:p w:rsidR="005D4853" w:rsidRPr="00684627" w:rsidRDefault="004617D4" w:rsidP="005D48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racjonalność</w:t>
            </w:r>
            <w:r w:rsidR="005D4853" w:rsidRPr="00684627">
              <w:rPr>
                <w:rFonts w:ascii="Calibri" w:eastAsia="Times New Roman" w:hAnsi="Calibri" w:cs="Times New Roman"/>
                <w:sz w:val="18"/>
                <w:szCs w:val="18"/>
              </w:rPr>
              <w:t xml:space="preserve"> i efektywność planowanych wydatków: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czy są adekwatne do zakresu i specyfiki projektu, czasu jego realizacji oraz planowanych produktów projektu,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czy są zgodne ze stawkami rynkowymi i/lub z taryfikatorem wydatków,</w:t>
            </w:r>
          </w:p>
          <w:p w:rsidR="005D4853" w:rsidRPr="00684627" w:rsidRDefault="005D4853" w:rsidP="00770F1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t>czy określone w projekcie nakłady finansowe służą osiągnięciu możliwie najkorzystniejszych efektów realizacji zadań.</w:t>
            </w:r>
          </w:p>
          <w:p w:rsidR="00770F14" w:rsidRPr="00684627" w:rsidRDefault="00770F14" w:rsidP="00770F14">
            <w:pPr>
              <w:pStyle w:val="Akapitzlist"/>
              <w:spacing w:after="0" w:line="240" w:lineRule="auto"/>
              <w:ind w:left="763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after="0" w:line="240" w:lineRule="auto"/>
              <w:ind w:left="-82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 xml:space="preserve"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 </w:t>
            </w:r>
          </w:p>
          <w:p w:rsidR="005D4853" w:rsidRPr="00684627" w:rsidRDefault="005D4853" w:rsidP="00A122E9">
            <w:pPr>
              <w:spacing w:after="0" w:line="240" w:lineRule="auto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D4853" w:rsidRPr="00684627" w:rsidRDefault="00F4229F" w:rsidP="00770F14">
            <w:pPr>
              <w:spacing w:after="0" w:line="240" w:lineRule="auto"/>
              <w:ind w:left="-82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>ryterium</w:t>
            </w:r>
            <w:r w:rsidR="005D4853" w:rsidRPr="00684627">
              <w:rPr>
                <w:rFonts w:ascii="Calibri" w:hAnsi="Calibri"/>
                <w:bCs/>
                <w:color w:val="FF0000"/>
                <w:sz w:val="18"/>
                <w:szCs w:val="18"/>
              </w:rPr>
              <w:t xml:space="preserve"> 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>może podlegać ocenie warunkowej w przypadku</w:t>
            </w:r>
            <w:r w:rsidR="00770F14" w:rsidRPr="00684627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 xml:space="preserve"> niezasadnych, zawyżonych</w:t>
            </w:r>
            <w:r w:rsidR="00770F14" w:rsidRPr="00684627">
              <w:rPr>
                <w:rFonts w:ascii="Calibri" w:hAnsi="Calibri"/>
                <w:bCs/>
                <w:sz w:val="18"/>
                <w:szCs w:val="18"/>
              </w:rPr>
              <w:t xml:space="preserve"> i niekwalifikowanych  wydatków, w odniesieniu 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 xml:space="preserve">do realizacji zaplanowanych działań, których łączna wartość </w:t>
            </w:r>
            <w:r w:rsidR="000065CE" w:rsidRPr="00684627">
              <w:rPr>
                <w:rFonts w:ascii="Calibri" w:hAnsi="Calibri"/>
                <w:bCs/>
                <w:sz w:val="18"/>
                <w:szCs w:val="18"/>
              </w:rPr>
              <w:t xml:space="preserve">nie 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>przekracza 25% wartości projektu</w:t>
            </w:r>
            <w:r w:rsidR="005C426E" w:rsidRPr="00684627">
              <w:rPr>
                <w:rFonts w:ascii="Calibri" w:hAnsi="Calibri"/>
                <w:bCs/>
                <w:sz w:val="18"/>
                <w:szCs w:val="18"/>
              </w:rPr>
              <w:t>,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 xml:space="preserve"> oraz </w:t>
            </w:r>
            <w:r w:rsidR="000065CE" w:rsidRPr="00684627">
              <w:rPr>
                <w:rFonts w:ascii="Calibri" w:hAnsi="Calibri"/>
                <w:bCs/>
                <w:sz w:val="18"/>
                <w:szCs w:val="18"/>
              </w:rPr>
              <w:t xml:space="preserve">w przypadku </w:t>
            </w:r>
            <w:r w:rsidR="00C70ACD" w:rsidRPr="00684627">
              <w:rPr>
                <w:rFonts w:ascii="Calibri" w:hAnsi="Calibri"/>
                <w:bCs/>
                <w:sz w:val="18"/>
                <w:szCs w:val="18"/>
              </w:rPr>
              <w:t>nie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 xml:space="preserve">prawidłowości </w:t>
            </w:r>
            <w:r w:rsidR="00C70ACD" w:rsidRPr="00684627">
              <w:rPr>
                <w:rFonts w:ascii="Calibri" w:hAnsi="Calibri"/>
                <w:bCs/>
                <w:sz w:val="18"/>
                <w:szCs w:val="18"/>
              </w:rPr>
              <w:t xml:space="preserve">w sporządzeniu </w:t>
            </w:r>
            <w:r w:rsidR="005D4853" w:rsidRPr="00684627">
              <w:rPr>
                <w:rFonts w:ascii="Calibri" w:hAnsi="Calibri"/>
                <w:bCs/>
                <w:sz w:val="18"/>
                <w:szCs w:val="18"/>
              </w:rPr>
              <w:t>budżetu.</w:t>
            </w:r>
          </w:p>
          <w:p w:rsidR="000065CE" w:rsidRPr="00684627" w:rsidRDefault="000065CE" w:rsidP="00770F14">
            <w:pPr>
              <w:spacing w:after="0" w:line="240" w:lineRule="auto"/>
              <w:ind w:left="-82"/>
              <w:jc w:val="both"/>
              <w:rPr>
                <w:rFonts w:ascii="Calibri" w:hAnsi="Calibri"/>
                <w:bCs/>
                <w:sz w:val="18"/>
                <w:szCs w:val="18"/>
              </w:rPr>
            </w:pPr>
          </w:p>
          <w:p w:rsidR="005D4853" w:rsidRPr="00684627" w:rsidRDefault="005D4853" w:rsidP="00A61B9A">
            <w:pPr>
              <w:spacing w:line="240" w:lineRule="auto"/>
              <w:ind w:left="-82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W przypadku warunkowej oceny projekt może zostać skierowany do negocjacji (o ile projekt spełnia lub warunkowo spełnia wszystkie kryteria zero-jedynkowe oraz uzyskał wymaganą minimalną liczbę punktów).</w:t>
            </w:r>
          </w:p>
          <w:p w:rsidR="005D4853" w:rsidRPr="00684627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sz w:val="18"/>
                <w:szCs w:val="18"/>
              </w:rPr>
            </w:pPr>
            <w:r w:rsidRPr="00684627">
              <w:rPr>
                <w:rFonts w:ascii="Calibri" w:hAnsi="Calibri"/>
                <w:sz w:val="18"/>
                <w:szCs w:val="18"/>
              </w:rPr>
              <w:t>Kryterium weryfikowane w oparciu o wnios</w:t>
            </w:r>
            <w:r w:rsidR="00DF4F1F" w:rsidRPr="00684627">
              <w:rPr>
                <w:rFonts w:ascii="Calibri" w:hAnsi="Calibri"/>
                <w:sz w:val="18"/>
                <w:szCs w:val="18"/>
              </w:rPr>
              <w:t>ek</w:t>
            </w:r>
            <w:r w:rsidRPr="00684627">
              <w:rPr>
                <w:rFonts w:ascii="Calibri" w:hAnsi="Calibri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</w:p>
        </w:tc>
      </w:tr>
      <w:tr w:rsidR="005D4853" w:rsidRPr="00684627" w:rsidTr="00770F14">
        <w:trPr>
          <w:cantSplit/>
          <w:trHeight w:val="7086"/>
        </w:trPr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684627" w:rsidRDefault="00666BE1" w:rsidP="00666BE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84627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Finansowanie Projektu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2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684627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8"/>
                <w:szCs w:val="18"/>
              </w:rPr>
            </w:pPr>
          </w:p>
        </w:tc>
      </w:tr>
    </w:tbl>
    <w:p w:rsidR="005D4853" w:rsidRPr="00684627" w:rsidRDefault="005D4853">
      <w:pPr>
        <w:rPr>
          <w:rFonts w:ascii="Calibri" w:hAnsi="Calibri"/>
          <w:sz w:val="18"/>
          <w:szCs w:val="18"/>
        </w:rPr>
      </w:pPr>
    </w:p>
    <w:sectPr w:rsidR="005D4853" w:rsidRPr="00684627" w:rsidSect="005D485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3A8" w:rsidRDefault="000863A8" w:rsidP="005D4853">
      <w:pPr>
        <w:spacing w:after="0" w:line="240" w:lineRule="auto"/>
      </w:pPr>
      <w:r>
        <w:separator/>
      </w:r>
    </w:p>
  </w:endnote>
  <w:endnote w:type="continuationSeparator" w:id="0">
    <w:p w:rsidR="000863A8" w:rsidRDefault="000863A8" w:rsidP="005D4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utami">
    <w:panose1 w:val="020B0502040204020203"/>
    <w:charset w:val="01"/>
    <w:family w:val="roman"/>
    <w:notTrueType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3A8" w:rsidRDefault="000863A8" w:rsidP="005D4853">
      <w:pPr>
        <w:spacing w:after="0" w:line="240" w:lineRule="auto"/>
      </w:pPr>
      <w:r>
        <w:separator/>
      </w:r>
    </w:p>
  </w:footnote>
  <w:footnote w:type="continuationSeparator" w:id="0">
    <w:p w:rsidR="000863A8" w:rsidRDefault="000863A8" w:rsidP="005D4853">
      <w:pPr>
        <w:spacing w:after="0" w:line="240" w:lineRule="auto"/>
      </w:pPr>
      <w:r>
        <w:continuationSeparator/>
      </w:r>
    </w:p>
  </w:footnote>
  <w:footnote w:id="1">
    <w:p w:rsidR="004F2B3E" w:rsidRPr="00BB127B" w:rsidRDefault="004F2B3E">
      <w:pPr>
        <w:pStyle w:val="Tekstprzypisudolnego"/>
        <w:rPr>
          <w:rFonts w:ascii="Calibri" w:hAnsi="Calibri"/>
          <w:sz w:val="18"/>
          <w:szCs w:val="18"/>
        </w:rPr>
      </w:pPr>
      <w:r w:rsidRPr="00E936EE">
        <w:rPr>
          <w:rStyle w:val="Odwoanieprzypisudolnego"/>
          <w:rFonts w:ascii="Calibri" w:hAnsi="Calibri"/>
          <w:sz w:val="18"/>
          <w:szCs w:val="18"/>
        </w:rPr>
        <w:footnoteRef/>
      </w:r>
      <w:r w:rsidRPr="00E936EE">
        <w:rPr>
          <w:rFonts w:ascii="Calibri" w:hAnsi="Calibri"/>
          <w:sz w:val="18"/>
          <w:szCs w:val="18"/>
        </w:rPr>
        <w:t xml:space="preserve"> </w:t>
      </w:r>
      <w:r w:rsidRPr="00E936EE">
        <w:rPr>
          <w:rStyle w:val="Uwydatnienie"/>
          <w:rFonts w:ascii="Calibri" w:hAnsi="Calibri" w:cs="Arial"/>
          <w:bCs/>
          <w:i w:val="0"/>
          <w:iCs w:val="0"/>
          <w:color w:val="6A6A6A"/>
          <w:sz w:val="18"/>
          <w:szCs w:val="18"/>
          <w:shd w:val="clear" w:color="auto" w:fill="FFFFFF"/>
        </w:rPr>
        <w:t>Wszędzie</w:t>
      </w:r>
      <w:r w:rsidRPr="00E936EE">
        <w:rPr>
          <w:rFonts w:ascii="Calibri" w:hAnsi="Calibri" w:cs="Arial"/>
          <w:color w:val="545454"/>
          <w:sz w:val="18"/>
          <w:szCs w:val="18"/>
          <w:shd w:val="clear" w:color="auto" w:fill="FFFFFF"/>
        </w:rPr>
        <w:t>,</w:t>
      </w:r>
      <w:r w:rsidRPr="00E936EE">
        <w:rPr>
          <w:rStyle w:val="apple-converted-space"/>
          <w:rFonts w:ascii="Calibri" w:hAnsi="Calibri" w:cs="Arial"/>
          <w:color w:val="545454"/>
          <w:sz w:val="18"/>
          <w:szCs w:val="18"/>
          <w:shd w:val="clear" w:color="auto" w:fill="FFFFFF"/>
        </w:rPr>
        <w:t> </w:t>
      </w:r>
      <w:r w:rsidRPr="00E936EE">
        <w:rPr>
          <w:rStyle w:val="Uwydatnienie"/>
          <w:rFonts w:ascii="Calibri" w:hAnsi="Calibri" w:cs="Arial"/>
          <w:bCs/>
          <w:i w:val="0"/>
          <w:iCs w:val="0"/>
          <w:color w:val="6A6A6A"/>
          <w:sz w:val="18"/>
          <w:szCs w:val="18"/>
          <w:shd w:val="clear" w:color="auto" w:fill="FFFFFF"/>
        </w:rPr>
        <w:t>gdzie</w:t>
      </w:r>
      <w:r w:rsidRPr="00E936EE">
        <w:rPr>
          <w:rStyle w:val="apple-converted-space"/>
          <w:rFonts w:ascii="Calibri" w:hAnsi="Calibri" w:cs="Arial"/>
          <w:color w:val="545454"/>
          <w:sz w:val="18"/>
          <w:szCs w:val="18"/>
          <w:shd w:val="clear" w:color="auto" w:fill="FFFFFF"/>
        </w:rPr>
        <w:t> </w:t>
      </w:r>
      <w:r w:rsidRPr="00E936EE">
        <w:rPr>
          <w:rFonts w:ascii="Calibri" w:hAnsi="Calibri" w:cs="Arial"/>
          <w:color w:val="545454"/>
          <w:sz w:val="18"/>
          <w:szCs w:val="18"/>
          <w:shd w:val="clear" w:color="auto" w:fill="FFFFFF"/>
        </w:rPr>
        <w:t>jest</w:t>
      </w:r>
      <w:r w:rsidRPr="00E936EE">
        <w:rPr>
          <w:rStyle w:val="apple-converted-space"/>
          <w:rFonts w:ascii="Calibri" w:hAnsi="Calibri" w:cs="Arial"/>
          <w:color w:val="545454"/>
          <w:sz w:val="18"/>
          <w:szCs w:val="18"/>
          <w:shd w:val="clear" w:color="auto" w:fill="FFFFFF"/>
        </w:rPr>
        <w:t> </w:t>
      </w:r>
      <w:r w:rsidRPr="00E936EE">
        <w:rPr>
          <w:rStyle w:val="Uwydatnienie"/>
          <w:rFonts w:ascii="Calibri" w:hAnsi="Calibri" w:cs="Arial"/>
          <w:bCs/>
          <w:i w:val="0"/>
          <w:iCs w:val="0"/>
          <w:color w:val="6A6A6A"/>
          <w:sz w:val="18"/>
          <w:szCs w:val="18"/>
          <w:shd w:val="clear" w:color="auto" w:fill="FFFFFF"/>
        </w:rPr>
        <w:t>mowa</w:t>
      </w:r>
      <w:r w:rsidRPr="00E936EE">
        <w:rPr>
          <w:rStyle w:val="apple-converted-space"/>
          <w:rFonts w:ascii="Calibri" w:hAnsi="Calibri" w:cs="Arial"/>
          <w:color w:val="545454"/>
          <w:sz w:val="18"/>
          <w:szCs w:val="18"/>
          <w:shd w:val="clear" w:color="auto" w:fill="FFFFFF"/>
        </w:rPr>
        <w:t> </w:t>
      </w:r>
      <w:r w:rsidRPr="00E936EE">
        <w:rPr>
          <w:rFonts w:ascii="Calibri" w:hAnsi="Calibri" w:cs="Arial"/>
          <w:color w:val="545454"/>
          <w:sz w:val="18"/>
          <w:szCs w:val="18"/>
          <w:shd w:val="clear" w:color="auto" w:fill="FFFFFF"/>
        </w:rPr>
        <w:t>o „Regulaminie konkursu”,</w:t>
      </w:r>
      <w:r w:rsidRPr="00E936EE">
        <w:rPr>
          <w:rStyle w:val="apple-converted-space"/>
          <w:rFonts w:ascii="Calibri" w:hAnsi="Calibri" w:cs="Arial"/>
          <w:color w:val="545454"/>
          <w:sz w:val="18"/>
          <w:szCs w:val="18"/>
          <w:shd w:val="clear" w:color="auto" w:fill="FFFFFF"/>
        </w:rPr>
        <w:t> </w:t>
      </w:r>
      <w:r w:rsidRPr="00E936EE">
        <w:rPr>
          <w:rStyle w:val="Uwydatnienie"/>
          <w:rFonts w:ascii="Calibri" w:hAnsi="Calibri" w:cs="Arial"/>
          <w:bCs/>
          <w:i w:val="0"/>
          <w:iCs w:val="0"/>
          <w:color w:val="6A6A6A"/>
          <w:sz w:val="18"/>
          <w:szCs w:val="18"/>
          <w:shd w:val="clear" w:color="auto" w:fill="FFFFFF"/>
        </w:rPr>
        <w:t>należy przez</w:t>
      </w:r>
      <w:r w:rsidRPr="00E936EE">
        <w:rPr>
          <w:rStyle w:val="apple-converted-space"/>
          <w:rFonts w:ascii="Calibri" w:hAnsi="Calibri" w:cs="Arial"/>
          <w:color w:val="545454"/>
          <w:sz w:val="18"/>
          <w:szCs w:val="18"/>
          <w:shd w:val="clear" w:color="auto" w:fill="FFFFFF"/>
        </w:rPr>
        <w:t> </w:t>
      </w:r>
      <w:r w:rsidRPr="00E936EE">
        <w:rPr>
          <w:rFonts w:ascii="Calibri" w:hAnsi="Calibri" w:cs="Arial"/>
          <w:color w:val="545454"/>
          <w:sz w:val="18"/>
          <w:szCs w:val="18"/>
          <w:shd w:val="clear" w:color="auto" w:fill="FFFFFF"/>
        </w:rPr>
        <w:t>to</w:t>
      </w:r>
      <w:r w:rsidRPr="00E936EE">
        <w:rPr>
          <w:rStyle w:val="apple-converted-space"/>
          <w:rFonts w:ascii="Calibri" w:hAnsi="Calibri" w:cs="Arial"/>
          <w:color w:val="545454"/>
          <w:sz w:val="18"/>
          <w:szCs w:val="18"/>
          <w:shd w:val="clear" w:color="auto" w:fill="FFFFFF"/>
        </w:rPr>
        <w:t> </w:t>
      </w:r>
      <w:r w:rsidRPr="00E936EE">
        <w:rPr>
          <w:rStyle w:val="Uwydatnienie"/>
          <w:rFonts w:ascii="Calibri" w:hAnsi="Calibri" w:cs="Arial"/>
          <w:bCs/>
          <w:i w:val="0"/>
          <w:iCs w:val="0"/>
          <w:color w:val="6A6A6A"/>
          <w:sz w:val="18"/>
          <w:szCs w:val="18"/>
          <w:shd w:val="clear" w:color="auto" w:fill="FFFFFF"/>
        </w:rPr>
        <w:t>rozumieć „Regulamin konkursu” lub inny równoważny dokument</w:t>
      </w:r>
      <w:r w:rsidR="00E936EE">
        <w:rPr>
          <w:rStyle w:val="Uwydatnienie"/>
          <w:rFonts w:ascii="Calibri" w:hAnsi="Calibri" w:cs="Arial"/>
          <w:bCs/>
          <w:i w:val="0"/>
          <w:iCs w:val="0"/>
          <w:color w:val="6A6A6A"/>
          <w:sz w:val="18"/>
          <w:szCs w:val="18"/>
          <w:shd w:val="clear" w:color="auto" w:fill="FFFFFF"/>
        </w:rPr>
        <w:t xml:space="preserve"> dotyczący projektów pozakonkursowych.</w:t>
      </w:r>
    </w:p>
  </w:footnote>
  <w:footnote w:id="2">
    <w:p w:rsidR="004F2B3E" w:rsidRDefault="004F2B3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1964 r. </w:t>
      </w:r>
      <w:r w:rsidRPr="00503624">
        <w:rPr>
          <w:rFonts w:cs="Arial"/>
        </w:rPr>
        <w:t>Kodeks cywilny (Dz</w:t>
      </w:r>
      <w:r>
        <w:rPr>
          <w:rFonts w:cs="Arial"/>
        </w:rPr>
        <w:t>. U. z 2014 r. poz. 121 ze</w:t>
      </w:r>
      <w:r w:rsidRPr="00503624">
        <w:rPr>
          <w:rFonts w:cs="Arial"/>
        </w:rPr>
        <w:t xml:space="preserve"> zm.)</w:t>
      </w:r>
    </w:p>
  </w:footnote>
  <w:footnote w:id="3">
    <w:p w:rsidR="004F2B3E" w:rsidRPr="00666BE1" w:rsidRDefault="004F2B3E" w:rsidP="00DF4F1F">
      <w:pPr>
        <w:pStyle w:val="Tekstprzypisudolnego"/>
        <w:jc w:val="both"/>
        <w:rPr>
          <w:sz w:val="16"/>
          <w:szCs w:val="16"/>
        </w:rPr>
      </w:pPr>
      <w:r w:rsidRPr="00666BE1">
        <w:rPr>
          <w:rStyle w:val="Odwoanieprzypisudolnego"/>
          <w:sz w:val="16"/>
          <w:szCs w:val="16"/>
        </w:rPr>
        <w:footnoteRef/>
      </w:r>
      <w:r w:rsidRPr="00666BE1">
        <w:rPr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</w:t>
      </w:r>
      <w:r>
        <w:rPr>
          <w:sz w:val="16"/>
          <w:szCs w:val="16"/>
        </w:rPr>
        <w:t>ące rozporządzenie Rady (WE) nr </w:t>
      </w:r>
      <w:r w:rsidRPr="00666BE1">
        <w:rPr>
          <w:sz w:val="16"/>
          <w:szCs w:val="16"/>
        </w:rPr>
        <w:t xml:space="preserve">1083/2006 </w:t>
      </w:r>
      <w:r w:rsidRPr="00666BE1">
        <w:rPr>
          <w:rFonts w:ascii="Calibri" w:eastAsia="Times New Roman" w:hAnsi="Calibri" w:cs="Times New Roman"/>
          <w:sz w:val="16"/>
          <w:szCs w:val="16"/>
        </w:rPr>
        <w:t>(Dz. Urz. UE, L 347/320 z 20.12.2013 r. ze zm.)</w:t>
      </w:r>
    </w:p>
  </w:footnote>
  <w:footnote w:id="4">
    <w:p w:rsidR="004F2B3E" w:rsidRPr="00666BE1" w:rsidRDefault="004F2B3E" w:rsidP="007B3447">
      <w:pPr>
        <w:jc w:val="both"/>
        <w:rPr>
          <w:rFonts w:ascii="Calibri" w:hAnsi="Calibri"/>
          <w:sz w:val="16"/>
          <w:szCs w:val="16"/>
        </w:rPr>
      </w:pPr>
      <w:r w:rsidRPr="00666BE1">
        <w:rPr>
          <w:rStyle w:val="Odwoanieprzypisudolnego"/>
          <w:rFonts w:ascii="Calibri" w:hAnsi="Calibri"/>
          <w:sz w:val="16"/>
          <w:szCs w:val="16"/>
        </w:rPr>
        <w:footnoteRef/>
      </w:r>
      <w:r w:rsidRPr="00666BE1">
        <w:rPr>
          <w:rFonts w:ascii="Calibri" w:hAnsi="Calibri"/>
          <w:sz w:val="16"/>
          <w:szCs w:val="16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4F2B3E" w:rsidRPr="00666BE1" w:rsidRDefault="004F2B3E" w:rsidP="007B3447">
      <w:pPr>
        <w:jc w:val="both"/>
        <w:rPr>
          <w:rFonts w:ascii="Calibri" w:hAnsi="Calibri"/>
          <w:sz w:val="16"/>
          <w:szCs w:val="16"/>
        </w:rPr>
      </w:pPr>
      <w:r w:rsidRPr="00666BE1">
        <w:rPr>
          <w:rFonts w:ascii="Calibri" w:hAnsi="Calibri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4F2B3E" w:rsidRDefault="004F2B3E" w:rsidP="007B3447">
      <w:pPr>
        <w:pStyle w:val="Tekstprzypisudolnego"/>
        <w:jc w:val="both"/>
      </w:pPr>
      <w:r w:rsidRPr="00666BE1">
        <w:rPr>
          <w:sz w:val="16"/>
          <w:szCs w:val="16"/>
        </w:rPr>
        <w:t>W przypadku projektów, w których udzielane jest wsparcie zwrotne w postaci pożyczek lub poręczeń jako obrót należy rozumieć kwotę kapitału pożyczkowego i poręczeniowego, jakim dysponowali wnioskodawca/partnerzy (o ile dotyczy) w poprzednim zamkniętym roku obrotowym.</w:t>
      </w:r>
    </w:p>
  </w:footnote>
  <w:footnote w:id="5">
    <w:p w:rsidR="00684627" w:rsidRPr="00684627" w:rsidRDefault="00684627" w:rsidP="00684627">
      <w:pPr>
        <w:spacing w:after="0" w:line="240" w:lineRule="auto"/>
        <w:rPr>
          <w:rFonts w:ascii="Calibri" w:hAnsi="Calibri" w:cs="Arial"/>
          <w:sz w:val="18"/>
          <w:szCs w:val="18"/>
        </w:rPr>
      </w:pPr>
      <w:r w:rsidRPr="00684627">
        <w:rPr>
          <w:rStyle w:val="Odwoanieprzypisudolnego"/>
          <w:rFonts w:ascii="Calibri" w:hAnsi="Calibri"/>
          <w:sz w:val="18"/>
          <w:szCs w:val="18"/>
        </w:rPr>
        <w:footnoteRef/>
      </w:r>
      <w:r w:rsidRPr="00684627">
        <w:rPr>
          <w:rFonts w:ascii="Calibri" w:hAnsi="Calibri"/>
          <w:sz w:val="18"/>
          <w:szCs w:val="18"/>
        </w:rPr>
        <w:t xml:space="preserve"> </w:t>
      </w:r>
      <w:r w:rsidRPr="00684627">
        <w:rPr>
          <w:rFonts w:ascii="Calibri" w:hAnsi="Calibri" w:cs="Arial"/>
          <w:sz w:val="18"/>
          <w:szCs w:val="18"/>
        </w:rPr>
        <w:t>Wkład publiczny rozumiany jako suma wnioskowanego dofinansowania oraz wkładu własnego publicznego.</w:t>
      </w:r>
    </w:p>
  </w:footnote>
  <w:footnote w:id="6">
    <w:p w:rsidR="00684627" w:rsidRPr="00684627" w:rsidRDefault="00684627" w:rsidP="00684627">
      <w:pPr>
        <w:spacing w:after="0" w:line="240" w:lineRule="auto"/>
        <w:rPr>
          <w:rFonts w:ascii="Calibri" w:hAnsi="Calibri" w:cs="Arial"/>
          <w:sz w:val="18"/>
          <w:szCs w:val="18"/>
        </w:rPr>
      </w:pPr>
      <w:r w:rsidRPr="00684627">
        <w:rPr>
          <w:rStyle w:val="Odwoanieprzypisudolnego"/>
          <w:rFonts w:ascii="Calibri" w:hAnsi="Calibri"/>
          <w:sz w:val="18"/>
          <w:szCs w:val="18"/>
        </w:rPr>
        <w:footnoteRef/>
      </w:r>
      <w:r w:rsidRPr="00684627">
        <w:rPr>
          <w:rFonts w:ascii="Calibri" w:hAnsi="Calibri"/>
          <w:sz w:val="18"/>
          <w:szCs w:val="18"/>
        </w:rPr>
        <w:t xml:space="preserve"> </w:t>
      </w:r>
      <w:r w:rsidRPr="00684627">
        <w:rPr>
          <w:rFonts w:ascii="Calibri" w:hAnsi="Calibri" w:cs="Arial"/>
          <w:sz w:val="18"/>
          <w:szCs w:val="18"/>
        </w:rPr>
        <w:t xml:space="preserve">Do przeliczenia ww. kwoty na PLN należy stosować miesięczny obrachunkowy kurs wymiany stosowany przez KE aktualny na dzień ogłoszenia konkursu. </w:t>
      </w:r>
      <w:r w:rsidR="00C9075A">
        <w:rPr>
          <w:rFonts w:ascii="Calibri" w:hAnsi="Calibri" w:cs="Arial"/>
          <w:sz w:val="18"/>
          <w:szCs w:val="18"/>
        </w:rPr>
        <w:t>Informacja o kurs</w:t>
      </w:r>
      <w:r w:rsidRPr="00684627">
        <w:rPr>
          <w:rFonts w:ascii="Calibri" w:hAnsi="Calibri" w:cs="Arial"/>
          <w:sz w:val="18"/>
          <w:szCs w:val="18"/>
        </w:rPr>
        <w:t>ie zostanie zawarta w Regulaminie konkursu.</w:t>
      </w:r>
    </w:p>
    <w:p w:rsidR="00684627" w:rsidRPr="00684627" w:rsidRDefault="00684627">
      <w:pPr>
        <w:pStyle w:val="Tekstprzypisudolnego"/>
        <w:rPr>
          <w:rFonts w:ascii="Calibri" w:hAnsi="Calibri"/>
          <w:sz w:val="18"/>
          <w:szCs w:val="18"/>
        </w:rPr>
      </w:pPr>
    </w:p>
  </w:footnote>
  <w:footnote w:id="7">
    <w:p w:rsidR="004F2B3E" w:rsidRDefault="004F2B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33FF">
        <w:rPr>
          <w:bCs/>
          <w:sz w:val="18"/>
          <w:szCs w:val="18"/>
        </w:rPr>
        <w:t>dotyczy projektów, których wnioskowana kwota dofinansowania jest równa albo przekracza 2 mln zł.</w:t>
      </w:r>
    </w:p>
  </w:footnote>
  <w:footnote w:id="8">
    <w:p w:rsidR="004F2B3E" w:rsidRDefault="004F2B3E" w:rsidP="00C133F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IOK – Instytucją Ogłaszającą Konkurs w ramach Regionalnego Programu Operacyjnego Województwa Kujawsko-Pomorskiego na lata 2014-2020 może być Instytucja Zarządzająca lub Instytucja Pośrednicząca.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3E" w:rsidRDefault="004F2B3E">
    <w:pPr>
      <w:pStyle w:val="Nagwek"/>
    </w:pPr>
  </w:p>
  <w:tbl>
    <w:tblPr>
      <w:tblW w:w="5426" w:type="pct"/>
      <w:tblInd w:w="-497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349"/>
    </w:tblGrid>
    <w:tr w:rsidR="008829DD" w:rsidRPr="006D2550" w:rsidTr="008829DD">
      <w:trPr>
        <w:trHeight w:val="85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tbl>
          <w:tblPr>
            <w:tblW w:w="5019" w:type="pct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5267"/>
          </w:tblGrid>
          <w:tr w:rsidR="008829DD" w:rsidRPr="000519F0" w:rsidTr="00FA3FCB">
            <w:trPr>
              <w:trHeight w:val="855"/>
            </w:trPr>
            <w:tc>
              <w:tcPr>
                <w:tcW w:w="22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p w:rsidR="008829DD" w:rsidRPr="000519F0" w:rsidRDefault="008829DD" w:rsidP="00FA3FCB">
                <w:pPr>
                  <w:spacing w:after="0" w:line="240" w:lineRule="auto"/>
                  <w:jc w:val="right"/>
                  <w:rPr>
                    <w:rFonts w:eastAsia="Times New Roman" w:cs="Times New Roman"/>
                    <w:sz w:val="20"/>
                    <w:szCs w:val="20"/>
                  </w:rPr>
                </w:pP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>Załącznik do Uchwały Nr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12/16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br/>
                  <w:t xml:space="preserve">Komitetu Monitorującego RPO WK-P 2014-2020 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br/>
                  <w:t xml:space="preserve">z dnia </w:t>
                </w:r>
                <w:r>
                  <w:rPr>
                    <w:sz w:val="20"/>
                    <w:szCs w:val="20"/>
                  </w:rPr>
                  <w:t>22 marca</w:t>
                </w: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2016</w:t>
                </w: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 xml:space="preserve"> r.</w:t>
                </w:r>
              </w:p>
            </w:tc>
          </w:tr>
        </w:tbl>
        <w:p w:rsidR="008829DD" w:rsidRPr="006D2550" w:rsidRDefault="008829DD" w:rsidP="00FA3FCB">
          <w:pPr>
            <w:spacing w:after="0" w:line="240" w:lineRule="auto"/>
            <w:jc w:val="right"/>
            <w:rPr>
              <w:sz w:val="20"/>
              <w:szCs w:val="20"/>
            </w:rPr>
          </w:pPr>
        </w:p>
      </w:tc>
    </w:tr>
  </w:tbl>
  <w:p w:rsidR="004F2B3E" w:rsidRDefault="004F2B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0E9A"/>
    <w:multiLevelType w:val="hybridMultilevel"/>
    <w:tmpl w:val="0F12A2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46802"/>
    <w:multiLevelType w:val="hybridMultilevel"/>
    <w:tmpl w:val="F2EAB9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8" w15:restartNumberingAfterBreak="0">
    <w:nsid w:val="39AF237E"/>
    <w:multiLevelType w:val="hybridMultilevel"/>
    <w:tmpl w:val="F738B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763A5"/>
    <w:multiLevelType w:val="hybridMultilevel"/>
    <w:tmpl w:val="E0C21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85864"/>
    <w:multiLevelType w:val="hybridMultilevel"/>
    <w:tmpl w:val="3DA8C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2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13" w15:restartNumberingAfterBreak="0">
    <w:nsid w:val="66EA60EA"/>
    <w:multiLevelType w:val="hybridMultilevel"/>
    <w:tmpl w:val="AAEA4F36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14"/>
  </w:num>
  <w:num w:numId="10">
    <w:abstractNumId w:val="11"/>
  </w:num>
  <w:num w:numId="11">
    <w:abstractNumId w:val="7"/>
  </w:num>
  <w:num w:numId="12">
    <w:abstractNumId w:val="12"/>
  </w:num>
  <w:num w:numId="13">
    <w:abstractNumId w:val="9"/>
  </w:num>
  <w:num w:numId="14">
    <w:abstractNumId w:val="10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853"/>
    <w:rsid w:val="00000ADE"/>
    <w:rsid w:val="000065CE"/>
    <w:rsid w:val="00040298"/>
    <w:rsid w:val="00042B49"/>
    <w:rsid w:val="000513C1"/>
    <w:rsid w:val="00053597"/>
    <w:rsid w:val="0006445D"/>
    <w:rsid w:val="00066930"/>
    <w:rsid w:val="00086364"/>
    <w:rsid w:val="000863A8"/>
    <w:rsid w:val="000A2594"/>
    <w:rsid w:val="000A280E"/>
    <w:rsid w:val="0010650B"/>
    <w:rsid w:val="001233E8"/>
    <w:rsid w:val="00134EAB"/>
    <w:rsid w:val="00137590"/>
    <w:rsid w:val="0015212A"/>
    <w:rsid w:val="0018163C"/>
    <w:rsid w:val="00184B69"/>
    <w:rsid w:val="001A1607"/>
    <w:rsid w:val="001D6F6C"/>
    <w:rsid w:val="00201BE8"/>
    <w:rsid w:val="002110F7"/>
    <w:rsid w:val="002228D0"/>
    <w:rsid w:val="00241EDB"/>
    <w:rsid w:val="00280DFA"/>
    <w:rsid w:val="002831A6"/>
    <w:rsid w:val="00295BE8"/>
    <w:rsid w:val="002A5549"/>
    <w:rsid w:val="002B0C08"/>
    <w:rsid w:val="002B396C"/>
    <w:rsid w:val="002E2E5E"/>
    <w:rsid w:val="002E34B1"/>
    <w:rsid w:val="00305B7B"/>
    <w:rsid w:val="00336C0C"/>
    <w:rsid w:val="003615EF"/>
    <w:rsid w:val="0038102B"/>
    <w:rsid w:val="00392048"/>
    <w:rsid w:val="003D3AFA"/>
    <w:rsid w:val="003F67A3"/>
    <w:rsid w:val="00415CC7"/>
    <w:rsid w:val="00425759"/>
    <w:rsid w:val="004617D4"/>
    <w:rsid w:val="00477872"/>
    <w:rsid w:val="004A2A24"/>
    <w:rsid w:val="004B4A3C"/>
    <w:rsid w:val="004E0884"/>
    <w:rsid w:val="004E47E8"/>
    <w:rsid w:val="004F2B3E"/>
    <w:rsid w:val="00501A7C"/>
    <w:rsid w:val="0050529E"/>
    <w:rsid w:val="005176FC"/>
    <w:rsid w:val="005C426E"/>
    <w:rsid w:val="005D4853"/>
    <w:rsid w:val="005E3A83"/>
    <w:rsid w:val="006427E8"/>
    <w:rsid w:val="006456B2"/>
    <w:rsid w:val="00666BE1"/>
    <w:rsid w:val="00684627"/>
    <w:rsid w:val="00697891"/>
    <w:rsid w:val="00697F14"/>
    <w:rsid w:val="006A0ACA"/>
    <w:rsid w:val="006A741E"/>
    <w:rsid w:val="006B08EB"/>
    <w:rsid w:val="006B4487"/>
    <w:rsid w:val="006C1E2D"/>
    <w:rsid w:val="006D44ED"/>
    <w:rsid w:val="006F295E"/>
    <w:rsid w:val="00701BF0"/>
    <w:rsid w:val="00761DAB"/>
    <w:rsid w:val="00770F14"/>
    <w:rsid w:val="007941FB"/>
    <w:rsid w:val="007B3447"/>
    <w:rsid w:val="007C1FD1"/>
    <w:rsid w:val="007D082D"/>
    <w:rsid w:val="007D0FBF"/>
    <w:rsid w:val="007D19EE"/>
    <w:rsid w:val="007D6CF4"/>
    <w:rsid w:val="007E5AA1"/>
    <w:rsid w:val="00802AC4"/>
    <w:rsid w:val="008038A2"/>
    <w:rsid w:val="00831B01"/>
    <w:rsid w:val="00833828"/>
    <w:rsid w:val="00843E80"/>
    <w:rsid w:val="00861F49"/>
    <w:rsid w:val="00876DC9"/>
    <w:rsid w:val="008829DD"/>
    <w:rsid w:val="008935FD"/>
    <w:rsid w:val="008E0FF4"/>
    <w:rsid w:val="008E46A1"/>
    <w:rsid w:val="00901849"/>
    <w:rsid w:val="0091248B"/>
    <w:rsid w:val="00917EEF"/>
    <w:rsid w:val="00924F23"/>
    <w:rsid w:val="00927E8E"/>
    <w:rsid w:val="00945EAD"/>
    <w:rsid w:val="00954648"/>
    <w:rsid w:val="009C701F"/>
    <w:rsid w:val="009D087B"/>
    <w:rsid w:val="009E1C94"/>
    <w:rsid w:val="009E2AB8"/>
    <w:rsid w:val="009F44A5"/>
    <w:rsid w:val="00A07A72"/>
    <w:rsid w:val="00A122E9"/>
    <w:rsid w:val="00A2795A"/>
    <w:rsid w:val="00A34F31"/>
    <w:rsid w:val="00A61B9A"/>
    <w:rsid w:val="00A97B9D"/>
    <w:rsid w:val="00AF46DB"/>
    <w:rsid w:val="00AF6143"/>
    <w:rsid w:val="00B04FCB"/>
    <w:rsid w:val="00B1121B"/>
    <w:rsid w:val="00B17F11"/>
    <w:rsid w:val="00B2617B"/>
    <w:rsid w:val="00B43FF8"/>
    <w:rsid w:val="00B552B6"/>
    <w:rsid w:val="00B95562"/>
    <w:rsid w:val="00BB127B"/>
    <w:rsid w:val="00BC37E7"/>
    <w:rsid w:val="00BE1B6E"/>
    <w:rsid w:val="00C04D5B"/>
    <w:rsid w:val="00C133FF"/>
    <w:rsid w:val="00C2756B"/>
    <w:rsid w:val="00C407DB"/>
    <w:rsid w:val="00C418CF"/>
    <w:rsid w:val="00C463E1"/>
    <w:rsid w:val="00C528A7"/>
    <w:rsid w:val="00C70ACD"/>
    <w:rsid w:val="00C9075A"/>
    <w:rsid w:val="00D17042"/>
    <w:rsid w:val="00D275DC"/>
    <w:rsid w:val="00D36CD8"/>
    <w:rsid w:val="00D674F8"/>
    <w:rsid w:val="00DB1B30"/>
    <w:rsid w:val="00DD040E"/>
    <w:rsid w:val="00DF4F1F"/>
    <w:rsid w:val="00DF6910"/>
    <w:rsid w:val="00E20680"/>
    <w:rsid w:val="00E37F0C"/>
    <w:rsid w:val="00E62BF5"/>
    <w:rsid w:val="00E6308D"/>
    <w:rsid w:val="00E935B3"/>
    <w:rsid w:val="00E936EE"/>
    <w:rsid w:val="00F026DC"/>
    <w:rsid w:val="00F0571D"/>
    <w:rsid w:val="00F16E3C"/>
    <w:rsid w:val="00F21D65"/>
    <w:rsid w:val="00F4229F"/>
    <w:rsid w:val="00F643A3"/>
    <w:rsid w:val="00F64827"/>
    <w:rsid w:val="00F712CB"/>
    <w:rsid w:val="00F76E04"/>
    <w:rsid w:val="00F8467F"/>
    <w:rsid w:val="00FA052A"/>
    <w:rsid w:val="00FB08DE"/>
    <w:rsid w:val="00FC324B"/>
    <w:rsid w:val="00FC6B3A"/>
    <w:rsid w:val="00FE0860"/>
    <w:rsid w:val="00FE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9BC25-C8B0-4353-AD5F-718B6BEBF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85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853"/>
    <w:rPr>
      <w:rFonts w:eastAsiaTheme="minorEastAsia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5D4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5D4853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5D4853"/>
    <w:rPr>
      <w:vertAlign w:val="superscript"/>
    </w:rPr>
  </w:style>
  <w:style w:type="paragraph" w:customStyle="1" w:styleId="Default">
    <w:name w:val="Default"/>
    <w:basedOn w:val="Normalny"/>
    <w:qFormat/>
    <w:rsid w:val="005D4853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D48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48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48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4853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5D485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53"/>
    <w:rPr>
      <w:rFonts w:ascii="Tahoma" w:eastAsiaTheme="minorEastAsia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D5B"/>
    <w:rPr>
      <w:rFonts w:eastAsiaTheme="minorEastAsia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24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24F23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3828"/>
    <w:pPr>
      <w:spacing w:after="0" w:line="240" w:lineRule="auto"/>
    </w:pPr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BB127B"/>
    <w:rPr>
      <w:i/>
      <w:iCs/>
    </w:rPr>
  </w:style>
  <w:style w:type="character" w:customStyle="1" w:styleId="apple-converted-space">
    <w:name w:val="apple-converted-space"/>
    <w:basedOn w:val="Domylnaczcionkaakapitu"/>
    <w:rsid w:val="00BB1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E7BB8-082A-4028-95F9-9C77FB55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2612</Words>
  <Characters>15676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Miżanowska</dc:creator>
  <cp:lastModifiedBy>Eliza Kaczmarek</cp:lastModifiedBy>
  <cp:revision>6</cp:revision>
  <cp:lastPrinted>2016-03-09T08:20:00Z</cp:lastPrinted>
  <dcterms:created xsi:type="dcterms:W3CDTF">2016-03-23T13:30:00Z</dcterms:created>
  <dcterms:modified xsi:type="dcterms:W3CDTF">2016-03-25T01:59:00Z</dcterms:modified>
</cp:coreProperties>
</file>